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114" w:rsidRDefault="004E6FE3" w:rsidP="004E6FE3">
      <w:pPr>
        <w:tabs>
          <w:tab w:val="center" w:pos="4680"/>
          <w:tab w:val="right" w:pos="9360"/>
        </w:tabs>
        <w:jc w:val="center"/>
        <w:rPr>
          <w:rFonts w:ascii="Arial" w:hAnsi="Arial" w:cs="Arial"/>
          <w:sz w:val="20"/>
          <w:szCs w:val="20"/>
        </w:rPr>
      </w:pPr>
      <w:bookmarkStart w:id="0" w:name="_GoBack"/>
      <w:bookmarkEnd w:id="0"/>
      <w:r>
        <w:rPr>
          <w:rFonts w:ascii="Arial" w:hAnsi="Arial" w:cs="Arial"/>
          <w:b/>
          <w:bCs/>
          <w:sz w:val="38"/>
          <w:szCs w:val="38"/>
        </w:rPr>
        <w:t xml:space="preserve">                   </w:t>
      </w:r>
      <w:r w:rsidR="004C5114" w:rsidRPr="00353281">
        <w:rPr>
          <w:rFonts w:ascii="Arial" w:hAnsi="Arial" w:cs="Arial"/>
          <w:b/>
          <w:bCs/>
          <w:sz w:val="38"/>
          <w:szCs w:val="38"/>
        </w:rPr>
        <w:t>NRC INSPECTION MANUAL</w:t>
      </w:r>
      <w:r>
        <w:rPr>
          <w:rFonts w:ascii="Arial" w:hAnsi="Arial" w:cs="Arial"/>
          <w:b/>
          <w:bCs/>
          <w:sz w:val="38"/>
          <w:szCs w:val="38"/>
        </w:rPr>
        <w:t xml:space="preserve">                 </w:t>
      </w:r>
      <w:r w:rsidR="004C5114" w:rsidRPr="00353281">
        <w:rPr>
          <w:rFonts w:ascii="Arial" w:hAnsi="Arial" w:cs="Arial"/>
          <w:sz w:val="20"/>
          <w:szCs w:val="20"/>
        </w:rPr>
        <w:t>FCSS</w:t>
      </w:r>
    </w:p>
    <w:p w:rsidR="004C5114" w:rsidRPr="00C94C4C" w:rsidRDefault="004C5114" w:rsidP="004C5114">
      <w:pPr>
        <w:pBdr>
          <w:top w:val="single" w:sz="12" w:space="2" w:color="auto"/>
          <w:bottom w:val="single" w:sz="12" w:space="3" w:color="auto"/>
        </w:pBdr>
        <w:tabs>
          <w:tab w:val="center" w:pos="4680"/>
          <w:tab w:val="right" w:pos="9360"/>
        </w:tabs>
        <w:jc w:val="center"/>
        <w:rPr>
          <w:rFonts w:ascii="Arial" w:hAnsi="Arial" w:cs="Arial"/>
          <w:sz w:val="22"/>
          <w:szCs w:val="22"/>
        </w:rPr>
      </w:pPr>
      <w:r>
        <w:rPr>
          <w:rFonts w:ascii="Arial" w:hAnsi="Arial" w:cs="Arial"/>
          <w:sz w:val="22"/>
          <w:szCs w:val="22"/>
        </w:rPr>
        <w:t>INSPECTION PROCEDURE 88055</w:t>
      </w:r>
    </w:p>
    <w:p w:rsidR="004C5114" w:rsidRPr="00353281" w:rsidRDefault="004C5114" w:rsidP="004C511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rPr>
      </w:pPr>
    </w:p>
    <w:p w:rsidR="004C5114" w:rsidRPr="004C5114" w:rsidRDefault="004C5114" w:rsidP="00D563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Shruti"/>
          <w:sz w:val="22"/>
          <w:szCs w:val="22"/>
        </w:rPr>
      </w:pPr>
    </w:p>
    <w:p w:rsidR="004C5114" w:rsidRPr="004C5114" w:rsidRDefault="004C5114" w:rsidP="00D563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Shruti"/>
          <w:sz w:val="22"/>
          <w:szCs w:val="22"/>
        </w:rPr>
      </w:pPr>
    </w:p>
    <w:p w:rsidR="00345C94" w:rsidRDefault="004C5114"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C5114">
        <w:rPr>
          <w:rFonts w:ascii="Arial" w:hAnsi="Arial" w:cs="Shruti"/>
          <w:sz w:val="22"/>
          <w:szCs w:val="22"/>
        </w:rPr>
        <w:t>FIRE PROTECTION (ANNUAL)</w:t>
      </w:r>
    </w:p>
    <w:p w:rsidR="00345C94" w:rsidRDefault="00345C94"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6FE3" w:rsidRDefault="004E6FE3"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743818" w:rsidRDefault="00743818"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ins w:id="1" w:author="btc1" w:date="2014-01-22T15:04:00Z"/>
          <w:rFonts w:ascii="Arial" w:hAnsi="Arial" w:cs="Arial"/>
          <w:sz w:val="22"/>
          <w:szCs w:val="22"/>
        </w:rPr>
        <w:sectPr w:rsidR="00743818" w:rsidSect="00581E48">
          <w:footerReference w:type="even" r:id="rId12"/>
          <w:footerReference w:type="default" r:id="rId13"/>
          <w:footerReference w:type="first" r:id="rId14"/>
          <w:pgSz w:w="12240" w:h="15840" w:code="1"/>
          <w:pgMar w:top="1440" w:right="1440" w:bottom="1440" w:left="1440" w:header="1440" w:footer="1440" w:gutter="0"/>
          <w:pgNumType w:start="0"/>
          <w:cols w:space="720"/>
          <w:noEndnote/>
          <w:titlePg/>
          <w:docGrid w:linePitch="326"/>
        </w:sectPr>
      </w:pPr>
    </w:p>
    <w:p w:rsidR="00DF1299" w:rsidRPr="00C5312F" w:rsidRDefault="00DF1299" w:rsidP="00345C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lastRenderedPageBreak/>
        <w:t>88055</w:t>
      </w:r>
      <w:r w:rsidRPr="00C5312F">
        <w:rPr>
          <w:rFonts w:ascii="Arial" w:hAnsi="Arial" w:cs="Arial"/>
          <w:sz w:val="22"/>
          <w:szCs w:val="22"/>
        </w:rPr>
        <w:noBreakHyphen/>
        <w:t>01</w:t>
      </w:r>
      <w:r w:rsidRPr="00C5312F">
        <w:rPr>
          <w:rFonts w:ascii="Arial" w:hAnsi="Arial" w:cs="Arial"/>
          <w:sz w:val="22"/>
          <w:szCs w:val="22"/>
        </w:rPr>
        <w:tab/>
        <w:t>INSPECTION OBJECTIVES</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716156" w:rsidRDefault="00716156" w:rsidP="00716156">
      <w:pPr>
        <w:tabs>
          <w:tab w:val="left" w:pos="274"/>
          <w:tab w:val="left" w:pos="72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ins w:id="2" w:author="KAB7" w:date="2014-01-08T10:03:00Z">
        <w:r>
          <w:rPr>
            <w:rFonts w:ascii="Arial" w:hAnsi="Arial" w:cs="Arial"/>
            <w:sz w:val="22"/>
            <w:szCs w:val="22"/>
          </w:rPr>
          <w:t>01.01</w:t>
        </w:r>
      </w:ins>
      <w:ins w:id="3" w:author="KAB7" w:date="2014-01-08T10:05:00Z">
        <w:r w:rsidRPr="00716156">
          <w:rPr>
            <w:rFonts w:ascii="Arial" w:hAnsi="Arial" w:cs="Arial"/>
            <w:sz w:val="22"/>
            <w:szCs w:val="22"/>
          </w:rPr>
          <w:tab/>
        </w:r>
      </w:ins>
      <w:r w:rsidR="00DF1299" w:rsidRPr="00716156">
        <w:rPr>
          <w:rFonts w:ascii="Arial" w:hAnsi="Arial" w:cs="Arial"/>
          <w:sz w:val="22"/>
          <w:szCs w:val="22"/>
        </w:rPr>
        <w:t xml:space="preserve">The objectives of this procedure are to </w:t>
      </w:r>
      <w:r w:rsidR="00BF363E" w:rsidRPr="00716156">
        <w:rPr>
          <w:rFonts w:ascii="Arial" w:hAnsi="Arial" w:cs="Arial"/>
          <w:sz w:val="22"/>
          <w:szCs w:val="22"/>
        </w:rPr>
        <w:t xml:space="preserve">provide requirements and guidance </w:t>
      </w:r>
      <w:r w:rsidR="00E64197" w:rsidRPr="00716156">
        <w:rPr>
          <w:rFonts w:ascii="Arial" w:hAnsi="Arial" w:cs="Arial"/>
          <w:sz w:val="22"/>
          <w:szCs w:val="22"/>
        </w:rPr>
        <w:t xml:space="preserve">for </w:t>
      </w:r>
      <w:r w:rsidR="00DF1299" w:rsidRPr="00716156">
        <w:rPr>
          <w:rFonts w:ascii="Arial" w:hAnsi="Arial" w:cs="Arial"/>
          <w:sz w:val="22"/>
          <w:szCs w:val="22"/>
        </w:rPr>
        <w:t>evaluat</w:t>
      </w:r>
      <w:r w:rsidR="00E64197" w:rsidRPr="00716156">
        <w:rPr>
          <w:rFonts w:ascii="Arial" w:hAnsi="Arial" w:cs="Arial"/>
          <w:sz w:val="22"/>
          <w:szCs w:val="22"/>
        </w:rPr>
        <w:t>ing</w:t>
      </w:r>
      <w:r w:rsidR="00DF1299" w:rsidRPr="00716156">
        <w:rPr>
          <w:rFonts w:ascii="Arial" w:hAnsi="Arial" w:cs="Arial"/>
          <w:sz w:val="22"/>
          <w:szCs w:val="22"/>
        </w:rPr>
        <w:t xml:space="preserve"> the operational status and material condition of the </w:t>
      </w:r>
      <w:r w:rsidR="009A6CFD" w:rsidRPr="00716156">
        <w:rPr>
          <w:rFonts w:ascii="Arial" w:hAnsi="Arial" w:cs="Arial"/>
          <w:sz w:val="22"/>
          <w:szCs w:val="22"/>
        </w:rPr>
        <w:t xml:space="preserve">licensee </w:t>
      </w:r>
      <w:r w:rsidR="00DF1299" w:rsidRPr="00716156">
        <w:rPr>
          <w:rFonts w:ascii="Arial" w:hAnsi="Arial" w:cs="Arial"/>
          <w:sz w:val="22"/>
          <w:szCs w:val="22"/>
        </w:rPr>
        <w:t>or certificate holder</w:t>
      </w:r>
      <w:r w:rsidR="00E64197" w:rsidRPr="00716156">
        <w:rPr>
          <w:rFonts w:ascii="Arial" w:hAnsi="Arial" w:cs="Arial"/>
          <w:sz w:val="22"/>
          <w:szCs w:val="22"/>
        </w:rPr>
        <w:t>’s</w:t>
      </w:r>
      <w:r w:rsidR="00DF1299" w:rsidRPr="00716156">
        <w:rPr>
          <w:rFonts w:ascii="Arial" w:hAnsi="Arial" w:cs="Arial"/>
          <w:sz w:val="22"/>
          <w:szCs w:val="22"/>
        </w:rPr>
        <w:t xml:space="preserve"> fire protection systems</w:t>
      </w:r>
      <w:r w:rsidR="00E64197" w:rsidRPr="00716156">
        <w:rPr>
          <w:rFonts w:ascii="Arial" w:hAnsi="Arial" w:cs="Arial"/>
          <w:sz w:val="22"/>
          <w:szCs w:val="22"/>
        </w:rPr>
        <w:t xml:space="preserve">.  The evaluation is </w:t>
      </w:r>
      <w:r w:rsidR="00DF1299" w:rsidRPr="00716156">
        <w:rPr>
          <w:rFonts w:ascii="Arial" w:hAnsi="Arial" w:cs="Arial"/>
          <w:sz w:val="22"/>
          <w:szCs w:val="22"/>
        </w:rPr>
        <w:t xml:space="preserve">to determine whether the following </w:t>
      </w:r>
      <w:r w:rsidR="00E64197" w:rsidRPr="00716156">
        <w:rPr>
          <w:rFonts w:ascii="Arial" w:hAnsi="Arial" w:cs="Arial"/>
          <w:sz w:val="22"/>
          <w:szCs w:val="22"/>
        </w:rPr>
        <w:t xml:space="preserve">aspects of the licensee’s or certificate holder’s fire protection capability meet </w:t>
      </w:r>
      <w:r w:rsidR="004E6FE3" w:rsidRPr="00716156">
        <w:rPr>
          <w:rFonts w:ascii="Arial" w:hAnsi="Arial" w:cs="Arial"/>
          <w:sz w:val="22"/>
          <w:szCs w:val="22"/>
        </w:rPr>
        <w:t xml:space="preserve">U.S. Nuclear Regulatory </w:t>
      </w:r>
      <w:proofErr w:type="spellStart"/>
      <w:r w:rsidR="004E6FE3" w:rsidRPr="00716156">
        <w:rPr>
          <w:rFonts w:ascii="Arial" w:hAnsi="Arial" w:cs="Arial"/>
          <w:sz w:val="22"/>
          <w:szCs w:val="22"/>
        </w:rPr>
        <w:t>commsion</w:t>
      </w:r>
      <w:proofErr w:type="spellEnd"/>
      <w:r w:rsidR="004E6FE3" w:rsidRPr="00716156">
        <w:rPr>
          <w:rFonts w:ascii="Arial" w:hAnsi="Arial" w:cs="Arial"/>
          <w:sz w:val="22"/>
          <w:szCs w:val="22"/>
        </w:rPr>
        <w:t xml:space="preserve"> (</w:t>
      </w:r>
      <w:r w:rsidR="00E64197" w:rsidRPr="00716156">
        <w:rPr>
          <w:rFonts w:ascii="Arial" w:hAnsi="Arial" w:cs="Arial"/>
          <w:sz w:val="22"/>
          <w:szCs w:val="22"/>
        </w:rPr>
        <w:t>NRC</w:t>
      </w:r>
      <w:r w:rsidR="004E6FE3" w:rsidRPr="00716156">
        <w:rPr>
          <w:rFonts w:ascii="Arial" w:hAnsi="Arial" w:cs="Arial"/>
          <w:sz w:val="22"/>
          <w:szCs w:val="22"/>
        </w:rPr>
        <w:t>)</w:t>
      </w:r>
      <w:r w:rsidR="00E64197" w:rsidRPr="00716156">
        <w:rPr>
          <w:rFonts w:ascii="Arial" w:hAnsi="Arial" w:cs="Arial"/>
          <w:sz w:val="22"/>
          <w:szCs w:val="22"/>
        </w:rPr>
        <w:t xml:space="preserve"> issued license or certificate requirements, and are adequate to preclude or mitigate the consequences of a fire: </w:t>
      </w:r>
    </w:p>
    <w:p w:rsidR="00B906B6" w:rsidRPr="00C5312F" w:rsidRDefault="00B906B6" w:rsidP="00B906B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a.</w:t>
      </w:r>
      <w:r w:rsidRPr="00C5312F">
        <w:rPr>
          <w:rFonts w:ascii="Arial" w:hAnsi="Arial" w:cs="Arial"/>
          <w:sz w:val="22"/>
          <w:szCs w:val="22"/>
        </w:rPr>
        <w:tab/>
        <w:t xml:space="preserve">Effectiveness of control </w:t>
      </w:r>
      <w:r w:rsidR="00E64197">
        <w:rPr>
          <w:rFonts w:ascii="Arial" w:hAnsi="Arial" w:cs="Arial"/>
          <w:sz w:val="22"/>
          <w:szCs w:val="22"/>
        </w:rPr>
        <w:t xml:space="preserve">of </w:t>
      </w:r>
      <w:r w:rsidRPr="00C5312F">
        <w:rPr>
          <w:rFonts w:ascii="Arial" w:hAnsi="Arial" w:cs="Arial"/>
          <w:sz w:val="22"/>
          <w:szCs w:val="22"/>
        </w:rPr>
        <w:t>combustibles and ignition sources within the plant;</w:t>
      </w:r>
    </w:p>
    <w:p w:rsidR="00DF1299" w:rsidRPr="00C5312F" w:rsidRDefault="00DF1299" w:rsidP="00705A23">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b.</w:t>
      </w:r>
      <w:r w:rsidRPr="00C5312F">
        <w:rPr>
          <w:rFonts w:ascii="Arial" w:hAnsi="Arial" w:cs="Arial"/>
          <w:sz w:val="22"/>
          <w:szCs w:val="22"/>
        </w:rPr>
        <w:tab/>
        <w:t>Operability of fire detection and suppression equipment and systems;</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c.</w:t>
      </w:r>
      <w:r w:rsidRPr="00C5312F">
        <w:rPr>
          <w:rFonts w:ascii="Arial" w:hAnsi="Arial" w:cs="Arial"/>
          <w:sz w:val="22"/>
          <w:szCs w:val="22"/>
        </w:rPr>
        <w:tab/>
      </w:r>
      <w:r w:rsidR="00E64197">
        <w:rPr>
          <w:rFonts w:ascii="Arial" w:hAnsi="Arial" w:cs="Arial"/>
          <w:sz w:val="22"/>
          <w:szCs w:val="22"/>
        </w:rPr>
        <w:t>M</w:t>
      </w:r>
      <w:r w:rsidRPr="00C5312F">
        <w:rPr>
          <w:rFonts w:ascii="Arial" w:hAnsi="Arial" w:cs="Arial"/>
          <w:sz w:val="22"/>
          <w:szCs w:val="22"/>
        </w:rPr>
        <w:t>aterial condition of passive fire protection features; and</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F1299"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d.</w:t>
      </w:r>
      <w:r w:rsidRPr="00C5312F">
        <w:rPr>
          <w:rFonts w:ascii="Arial" w:hAnsi="Arial" w:cs="Arial"/>
          <w:sz w:val="22"/>
          <w:szCs w:val="22"/>
        </w:rPr>
        <w:tab/>
        <w:t>Effectiveness of compensatory measures in place for out-of-service, degraded or inoperable fire protection equipment, systems or features.</w:t>
      </w:r>
    </w:p>
    <w:p w:rsidR="00880595" w:rsidRDefault="0088059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880595" w:rsidRPr="00C5312F" w:rsidRDefault="0088059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Pr>
          <w:rFonts w:ascii="Arial" w:hAnsi="Arial" w:cs="Arial"/>
          <w:sz w:val="22"/>
          <w:szCs w:val="22"/>
        </w:rPr>
        <w:t>e.</w:t>
      </w:r>
      <w:r>
        <w:rPr>
          <w:rFonts w:ascii="Arial" w:hAnsi="Arial" w:cs="Arial"/>
          <w:sz w:val="22"/>
          <w:szCs w:val="22"/>
        </w:rPr>
        <w:tab/>
      </w:r>
      <w:r w:rsidR="009A6CFD">
        <w:rPr>
          <w:rFonts w:ascii="Arial" w:hAnsi="Arial" w:cs="Arial"/>
          <w:sz w:val="22"/>
          <w:szCs w:val="22"/>
        </w:rPr>
        <w:t>Performance</w:t>
      </w:r>
      <w:r>
        <w:rPr>
          <w:rFonts w:ascii="Arial" w:hAnsi="Arial" w:cs="Arial"/>
          <w:sz w:val="22"/>
          <w:szCs w:val="22"/>
        </w:rPr>
        <w:t xml:space="preserve"> of the fire brigade</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7100" w:rsidRPr="006907F3" w:rsidRDefault="000B2B8C"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sidR="00377100" w:rsidRPr="006907F3">
        <w:rPr>
          <w:rFonts w:ascii="Arial" w:hAnsi="Arial" w:cs="Arial"/>
          <w:sz w:val="22"/>
          <w:szCs w:val="22"/>
        </w:rPr>
        <w:t xml:space="preserve">NOTE:  </w:t>
      </w:r>
      <w:r w:rsidR="00880595">
        <w:rPr>
          <w:rFonts w:ascii="Arial" w:hAnsi="Arial" w:cs="Arial"/>
          <w:sz w:val="22"/>
          <w:szCs w:val="22"/>
        </w:rPr>
        <w:t>Inspectors shall utilize</w:t>
      </w:r>
      <w:r w:rsidR="00463F39">
        <w:rPr>
          <w:rFonts w:ascii="Arial" w:hAnsi="Arial" w:cs="Arial"/>
          <w:sz w:val="22"/>
          <w:szCs w:val="22"/>
        </w:rPr>
        <w:t xml:space="preserve"> Inspection Procedure, </w:t>
      </w:r>
      <w:r w:rsidR="00377100" w:rsidRPr="006907F3">
        <w:rPr>
          <w:rFonts w:ascii="Arial" w:hAnsi="Arial" w:cs="Arial"/>
          <w:sz w:val="22"/>
          <w:szCs w:val="22"/>
        </w:rPr>
        <w:t>88055, “Fire Protection (Annual)” when the triennial inspection is scheduled</w:t>
      </w:r>
      <w:r w:rsidR="00880595">
        <w:rPr>
          <w:rFonts w:ascii="Arial" w:hAnsi="Arial" w:cs="Arial"/>
          <w:sz w:val="22"/>
          <w:szCs w:val="22"/>
        </w:rPr>
        <w:t>, as necessary, for verification of code and license requirements</w:t>
      </w:r>
      <w:r w:rsidR="00377100" w:rsidRPr="006907F3">
        <w:rPr>
          <w:rFonts w:ascii="Arial" w:hAnsi="Arial" w:cs="Arial"/>
          <w:sz w:val="22"/>
          <w:szCs w:val="22"/>
        </w:rPr>
        <w:t xml:space="preserve">.  </w:t>
      </w:r>
      <w:r w:rsidR="00463F39">
        <w:rPr>
          <w:rFonts w:ascii="Arial" w:hAnsi="Arial" w:cs="Arial"/>
          <w:sz w:val="22"/>
          <w:szCs w:val="22"/>
        </w:rPr>
        <w:t xml:space="preserve">The annual inspection </w:t>
      </w:r>
      <w:r w:rsidR="00377100" w:rsidRPr="006907F3">
        <w:rPr>
          <w:rFonts w:ascii="Arial" w:hAnsi="Arial" w:cs="Arial"/>
          <w:sz w:val="22"/>
          <w:szCs w:val="22"/>
        </w:rPr>
        <w:t xml:space="preserve">complements the triennial inspection by focusing on the </w:t>
      </w:r>
      <w:r w:rsidR="007C1728" w:rsidRPr="006907F3">
        <w:rPr>
          <w:rFonts w:ascii="Arial" w:hAnsi="Arial" w:cs="Arial"/>
          <w:sz w:val="22"/>
          <w:szCs w:val="22"/>
        </w:rPr>
        <w:t>material condition</w:t>
      </w:r>
      <w:r w:rsidR="00377100" w:rsidRPr="006907F3">
        <w:rPr>
          <w:rFonts w:ascii="Arial" w:hAnsi="Arial" w:cs="Arial"/>
          <w:sz w:val="22"/>
          <w:szCs w:val="22"/>
        </w:rPr>
        <w:t xml:space="preserve"> and operational status of the fire protection program</w:t>
      </w:r>
      <w:r w:rsidR="00463F39">
        <w:rPr>
          <w:rFonts w:ascii="Arial" w:hAnsi="Arial" w:cs="Arial"/>
          <w:sz w:val="22"/>
          <w:szCs w:val="22"/>
        </w:rPr>
        <w:t>,</w:t>
      </w:r>
      <w:r w:rsidR="00377100" w:rsidRPr="006907F3">
        <w:rPr>
          <w:rFonts w:ascii="Arial" w:hAnsi="Arial" w:cs="Arial"/>
          <w:sz w:val="22"/>
          <w:szCs w:val="22"/>
        </w:rPr>
        <w:t xml:space="preserve"> specifically in the areas of active fire detection/suppression systems and passive fire confinement.  </w:t>
      </w:r>
      <w:r w:rsidR="00880595">
        <w:rPr>
          <w:rFonts w:ascii="Arial" w:hAnsi="Arial" w:cs="Arial"/>
          <w:sz w:val="22"/>
          <w:szCs w:val="22"/>
        </w:rPr>
        <w:t>During the calendar year in which the triennial is scheduled, all inspection time shall be charged to the triennial inspection procedure.</w:t>
      </w:r>
    </w:p>
    <w:p w:rsidR="00377100" w:rsidRDefault="00377100"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C5114" w:rsidRPr="00C5312F" w:rsidRDefault="004C5114"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4E6FE3" w:rsidP="004E6F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Pr>
          <w:rFonts w:ascii="Arial" w:hAnsi="Arial" w:cs="Arial"/>
          <w:sz w:val="22"/>
          <w:szCs w:val="22"/>
        </w:rPr>
        <w:t>88055</w:t>
      </w:r>
      <w:r>
        <w:rPr>
          <w:rFonts w:ascii="Arial" w:hAnsi="Arial" w:cs="Arial"/>
          <w:sz w:val="22"/>
          <w:szCs w:val="22"/>
        </w:rPr>
        <w:noBreakHyphen/>
        <w:t>02</w:t>
      </w:r>
      <w:r>
        <w:rPr>
          <w:rFonts w:ascii="Arial" w:hAnsi="Arial" w:cs="Arial"/>
          <w:sz w:val="22"/>
          <w:szCs w:val="22"/>
        </w:rPr>
        <w:tab/>
      </w:r>
      <w:r w:rsidR="00DF1299" w:rsidRPr="00C5312F">
        <w:rPr>
          <w:rFonts w:ascii="Arial" w:hAnsi="Arial" w:cs="Arial"/>
          <w:sz w:val="22"/>
          <w:szCs w:val="22"/>
        </w:rPr>
        <w:t>INSPECTION REQUIREMENTS</w:t>
      </w:r>
      <w:r w:rsidR="00744127" w:rsidRPr="00C5312F">
        <w:rPr>
          <w:rFonts w:ascii="Arial" w:hAnsi="Arial" w:cs="Arial"/>
          <w:sz w:val="22"/>
          <w:szCs w:val="22"/>
        </w:rPr>
        <w:t xml:space="preserve"> AND GUIDANCE</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FC3E90" w:rsidRDefault="00FC3E90"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FC3E90">
        <w:rPr>
          <w:rFonts w:ascii="Arial" w:hAnsi="Arial" w:cs="Arial"/>
          <w:sz w:val="22"/>
          <w:szCs w:val="22"/>
        </w:rPr>
        <w:t xml:space="preserve">The selection of fire protection features to be reviewed </w:t>
      </w:r>
      <w:r w:rsidR="009A6CFD" w:rsidRPr="00FC3E90">
        <w:rPr>
          <w:rFonts w:ascii="Arial" w:hAnsi="Arial" w:cs="Arial"/>
          <w:sz w:val="22"/>
          <w:szCs w:val="22"/>
        </w:rPr>
        <w:t>depends</w:t>
      </w:r>
      <w:r w:rsidRPr="00FC3E90">
        <w:rPr>
          <w:rFonts w:ascii="Arial" w:hAnsi="Arial" w:cs="Arial"/>
          <w:sz w:val="22"/>
          <w:szCs w:val="22"/>
        </w:rPr>
        <w:t xml:space="preserve"> on the specifics o</w:t>
      </w:r>
      <w:r w:rsidR="000B0218">
        <w:rPr>
          <w:rFonts w:ascii="Arial" w:hAnsi="Arial" w:cs="Arial"/>
          <w:sz w:val="22"/>
          <w:szCs w:val="22"/>
        </w:rPr>
        <w:t>f</w:t>
      </w:r>
      <w:r w:rsidRPr="00FC3E90">
        <w:rPr>
          <w:rFonts w:ascii="Arial" w:hAnsi="Arial" w:cs="Arial"/>
          <w:sz w:val="22"/>
          <w:szCs w:val="22"/>
        </w:rPr>
        <w:t xml:space="preserve"> each </w:t>
      </w:r>
      <w:r w:rsidR="009A6CFD" w:rsidRPr="00FC3E90">
        <w:rPr>
          <w:rFonts w:ascii="Arial" w:hAnsi="Arial" w:cs="Arial"/>
          <w:sz w:val="22"/>
          <w:szCs w:val="22"/>
        </w:rPr>
        <w:t xml:space="preserve">licensee </w:t>
      </w:r>
      <w:r w:rsidRPr="00FC3E90">
        <w:rPr>
          <w:rFonts w:ascii="Arial" w:hAnsi="Arial" w:cs="Arial"/>
          <w:sz w:val="22"/>
          <w:szCs w:val="22"/>
        </w:rPr>
        <w:t xml:space="preserve">or certificate holder’s program.  </w:t>
      </w:r>
      <w:r w:rsidR="00DF1299" w:rsidRPr="00FC3E90">
        <w:rPr>
          <w:rFonts w:ascii="Arial" w:hAnsi="Arial" w:cs="Arial"/>
          <w:sz w:val="22"/>
          <w:szCs w:val="22"/>
        </w:rPr>
        <w:t>Fire protection requirements for license or certificate holders vary greatly because of the significant differences in operations at fuel cycle facilities and thus any safety or security impact from fire.</w:t>
      </w:r>
      <w:r w:rsidR="00CB2C72" w:rsidRPr="00FC3E90">
        <w:rPr>
          <w:rFonts w:ascii="Arial" w:hAnsi="Arial" w:cs="Arial"/>
          <w:sz w:val="22"/>
          <w:szCs w:val="22"/>
        </w:rPr>
        <w:t xml:space="preserve"> </w:t>
      </w:r>
      <w:r w:rsidR="00DF1299" w:rsidRPr="00FC3E90">
        <w:rPr>
          <w:rFonts w:ascii="Arial" w:hAnsi="Arial" w:cs="Arial"/>
          <w:sz w:val="22"/>
          <w:szCs w:val="22"/>
        </w:rPr>
        <w:t xml:space="preserve"> </w:t>
      </w:r>
      <w:r w:rsidR="00257EB3">
        <w:rPr>
          <w:rFonts w:ascii="Arial" w:hAnsi="Arial" w:cs="Arial"/>
          <w:sz w:val="22"/>
          <w:szCs w:val="22"/>
        </w:rPr>
        <w:t xml:space="preserve">Therefore, </w:t>
      </w:r>
      <w:r w:rsidR="00DF1299" w:rsidRPr="00FC3E90">
        <w:rPr>
          <w:rFonts w:ascii="Arial" w:hAnsi="Arial" w:cs="Arial"/>
          <w:sz w:val="22"/>
          <w:szCs w:val="22"/>
        </w:rPr>
        <w:t>the inspector should, as part of inspection preparation, review fire protection program documentation specific for the licensee or certificate holder to be inspected.</w:t>
      </w:r>
      <w:ins w:id="4" w:author="KAB7" w:date="2014-01-08T09:50:00Z">
        <w:r w:rsidR="00FF6EF1">
          <w:rPr>
            <w:rFonts w:ascii="Arial" w:hAnsi="Arial" w:cs="Arial"/>
            <w:sz w:val="22"/>
            <w:szCs w:val="22"/>
          </w:rPr>
          <w:t xml:space="preserve">  </w:t>
        </w:r>
      </w:ins>
      <w:r w:rsidR="00DF1299" w:rsidRPr="00FC3E90">
        <w:rPr>
          <w:rFonts w:ascii="Arial" w:hAnsi="Arial" w:cs="Arial"/>
          <w:sz w:val="22"/>
          <w:szCs w:val="22"/>
        </w:rPr>
        <w:t>This review should include a review of changes to the program since the last inspection.  Specific requirements are documented in the regulations, the license or certificate, the Safety Analysis Report (SAR), the Integrated Safety Analysis (ISA</w:t>
      </w:r>
      <w:r w:rsidR="007738A2" w:rsidRPr="00FC3E90">
        <w:rPr>
          <w:rFonts w:ascii="Arial" w:hAnsi="Arial" w:cs="Arial"/>
          <w:sz w:val="22"/>
          <w:szCs w:val="22"/>
        </w:rPr>
        <w:t xml:space="preserve">), </w:t>
      </w:r>
      <w:r w:rsidR="00DF1299" w:rsidRPr="00FC3E90">
        <w:rPr>
          <w:rFonts w:ascii="Arial" w:hAnsi="Arial" w:cs="Arial"/>
          <w:sz w:val="22"/>
          <w:szCs w:val="22"/>
        </w:rPr>
        <w:t xml:space="preserve">licensee or certificate </w:t>
      </w:r>
      <w:r w:rsidR="007738A2" w:rsidRPr="00FC3E90">
        <w:rPr>
          <w:rFonts w:ascii="Arial" w:hAnsi="Arial" w:cs="Arial"/>
          <w:sz w:val="22"/>
          <w:szCs w:val="22"/>
        </w:rPr>
        <w:t>holder policies and procedures,</w:t>
      </w:r>
      <w:r w:rsidR="00242A66" w:rsidRPr="00FC3E90">
        <w:rPr>
          <w:rFonts w:ascii="Arial" w:hAnsi="Arial" w:cs="Arial"/>
          <w:sz w:val="22"/>
          <w:szCs w:val="22"/>
        </w:rPr>
        <w:t xml:space="preserve"> Fire Hazards Analysis (FHA)</w:t>
      </w:r>
      <w:r w:rsidR="007738A2" w:rsidRPr="00FC3E90">
        <w:rPr>
          <w:rFonts w:ascii="Arial" w:hAnsi="Arial" w:cs="Arial"/>
          <w:sz w:val="22"/>
          <w:szCs w:val="22"/>
        </w:rPr>
        <w:t xml:space="preserve"> or technical safety requirements (TSR).</w:t>
      </w:r>
    </w:p>
    <w:p w:rsidR="00DD4C4E" w:rsidRPr="00C5312F" w:rsidRDefault="00DD4C4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43818" w:rsidRDefault="007738A2"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sectPr w:rsidR="00743818" w:rsidSect="00743818">
          <w:footerReference w:type="default" r:id="rId15"/>
          <w:footerReference w:type="first" r:id="rId16"/>
          <w:pgSz w:w="12240" w:h="15840" w:code="1"/>
          <w:pgMar w:top="1440" w:right="1440" w:bottom="1440" w:left="1440" w:header="1440" w:footer="1440" w:gutter="0"/>
          <w:pgNumType w:start="1"/>
          <w:cols w:space="720"/>
          <w:noEndnote/>
          <w:titlePg/>
          <w:docGrid w:linePitch="326"/>
        </w:sectPr>
      </w:pPr>
      <w:r w:rsidRPr="00C5312F">
        <w:rPr>
          <w:rFonts w:ascii="Arial" w:hAnsi="Arial" w:cs="Arial"/>
          <w:sz w:val="22"/>
          <w:szCs w:val="22"/>
        </w:rPr>
        <w:t>I</w:t>
      </w:r>
      <w:r w:rsidR="00DD4C4E" w:rsidRPr="00C5312F">
        <w:rPr>
          <w:rFonts w:ascii="Arial" w:hAnsi="Arial" w:cs="Arial"/>
          <w:sz w:val="22"/>
          <w:szCs w:val="22"/>
        </w:rPr>
        <w:t>n addition, in preparation for the inspection, the inspector should discuss with the project inspector and resident inspection staff, where applicable, any fire protection equipment availability or reliability problems (such as recurring failures or failures resulting in reportable events) the licensee or certificate holder has experienced si</w:t>
      </w:r>
      <w:r w:rsidR="00641693">
        <w:rPr>
          <w:rFonts w:ascii="Arial" w:hAnsi="Arial" w:cs="Arial"/>
          <w:sz w:val="22"/>
          <w:szCs w:val="22"/>
        </w:rPr>
        <w:t>nce the last annual inspection.</w:t>
      </w: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lastRenderedPageBreak/>
        <w:t xml:space="preserve">Select from this list the fire protection issues that could impact the more risk-significant operations to review during the inspection.  </w:t>
      </w:r>
      <w:r w:rsidR="007738A2" w:rsidRPr="00C5312F">
        <w:rPr>
          <w:rFonts w:ascii="Arial" w:hAnsi="Arial" w:cs="Arial"/>
          <w:sz w:val="22"/>
          <w:szCs w:val="22"/>
        </w:rPr>
        <w:t>O</w:t>
      </w:r>
      <w:r w:rsidRPr="00C5312F">
        <w:rPr>
          <w:rFonts w:ascii="Arial" w:hAnsi="Arial" w:cs="Arial"/>
          <w:sz w:val="22"/>
          <w:szCs w:val="22"/>
        </w:rPr>
        <w:t>nce on site, the inspector should initially determine what hot work, welding, or cutting is scheduled to be performed by the licensee or certificate holder during</w:t>
      </w:r>
      <w:r w:rsidR="00D21123">
        <w:rPr>
          <w:rFonts w:ascii="Arial" w:hAnsi="Arial" w:cs="Arial"/>
          <w:sz w:val="22"/>
          <w:szCs w:val="22"/>
        </w:rPr>
        <w:t xml:space="preserve"> the period of the inspection. </w:t>
      </w:r>
      <w:r w:rsidR="007611A2">
        <w:rPr>
          <w:rFonts w:ascii="Arial" w:hAnsi="Arial" w:cs="Arial"/>
          <w:sz w:val="22"/>
          <w:szCs w:val="22"/>
        </w:rPr>
        <w:t xml:space="preserve"> </w:t>
      </w:r>
      <w:r w:rsidRPr="00C5312F">
        <w:rPr>
          <w:rFonts w:ascii="Arial" w:hAnsi="Arial" w:cs="Arial"/>
          <w:sz w:val="22"/>
          <w:szCs w:val="22"/>
        </w:rPr>
        <w:t xml:space="preserve">From this, the inspector should select sample activities to observe during the inspection.  The inspector should use the ISA Summary or other safety analysis to determine the risk-significant operations. </w:t>
      </w:r>
      <w:r w:rsidR="007611A2">
        <w:rPr>
          <w:rFonts w:ascii="Arial" w:hAnsi="Arial" w:cs="Arial"/>
          <w:sz w:val="22"/>
          <w:szCs w:val="22"/>
        </w:rPr>
        <w:t xml:space="preserve"> </w:t>
      </w:r>
      <w:r w:rsidR="00257EB3">
        <w:rPr>
          <w:rFonts w:ascii="Arial" w:hAnsi="Arial" w:cs="Arial"/>
          <w:sz w:val="22"/>
          <w:szCs w:val="22"/>
        </w:rPr>
        <w:t>The inspector should i</w:t>
      </w:r>
      <w:r w:rsidRPr="00C5312F">
        <w:rPr>
          <w:rFonts w:ascii="Arial" w:hAnsi="Arial" w:cs="Arial"/>
          <w:sz w:val="22"/>
          <w:szCs w:val="22"/>
        </w:rPr>
        <w:t xml:space="preserve">nform a licensee or certificate holder representative that </w:t>
      </w:r>
      <w:r w:rsidR="00257EB3">
        <w:rPr>
          <w:rFonts w:ascii="Arial" w:hAnsi="Arial" w:cs="Arial"/>
          <w:sz w:val="22"/>
          <w:szCs w:val="22"/>
        </w:rPr>
        <w:t xml:space="preserve">he/she </w:t>
      </w:r>
      <w:r w:rsidRPr="00C5312F">
        <w:rPr>
          <w:rFonts w:ascii="Arial" w:hAnsi="Arial" w:cs="Arial"/>
          <w:sz w:val="22"/>
          <w:szCs w:val="22"/>
        </w:rPr>
        <w:t xml:space="preserve">would like to be kept informed of any change in the schedule of this work to </w:t>
      </w:r>
      <w:r w:rsidR="00FE7684">
        <w:rPr>
          <w:rFonts w:ascii="Arial" w:hAnsi="Arial" w:cs="Arial"/>
          <w:sz w:val="22"/>
          <w:szCs w:val="22"/>
        </w:rPr>
        <w:t>ensure</w:t>
      </w:r>
      <w:r w:rsidRPr="00C5312F">
        <w:rPr>
          <w:rFonts w:ascii="Arial" w:hAnsi="Arial" w:cs="Arial"/>
          <w:sz w:val="22"/>
          <w:szCs w:val="22"/>
        </w:rPr>
        <w:t xml:space="preserve"> that an inspector observes </w:t>
      </w:r>
      <w:r w:rsidR="00257EB3">
        <w:rPr>
          <w:rFonts w:ascii="Arial" w:hAnsi="Arial" w:cs="Arial"/>
          <w:sz w:val="22"/>
          <w:szCs w:val="22"/>
        </w:rPr>
        <w:t xml:space="preserve">the work.  </w:t>
      </w: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t>The inspector should note the material condition and operational status (rather than the design) of fire detection and suppression systems and fire barriers used to prevent fire damage or fire propagation.</w:t>
      </w: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t xml:space="preserve">For those fire protection structures, systems, and components installed to satisfy </w:t>
      </w:r>
      <w:r w:rsidRPr="00257EB3">
        <w:rPr>
          <w:rFonts w:ascii="Arial" w:hAnsi="Arial" w:cs="Arial"/>
          <w:sz w:val="22"/>
          <w:szCs w:val="22"/>
        </w:rPr>
        <w:t>NRC requirements</w:t>
      </w:r>
      <w:r w:rsidR="00257EB3">
        <w:rPr>
          <w:rFonts w:ascii="Arial" w:hAnsi="Arial" w:cs="Arial"/>
          <w:sz w:val="22"/>
          <w:szCs w:val="22"/>
        </w:rPr>
        <w:t xml:space="preserve">, and </w:t>
      </w:r>
      <w:r w:rsidRPr="00257EB3">
        <w:rPr>
          <w:rFonts w:ascii="Arial" w:hAnsi="Arial" w:cs="Arial"/>
          <w:sz w:val="22"/>
          <w:szCs w:val="22"/>
        </w:rPr>
        <w:t>design</w:t>
      </w:r>
      <w:r w:rsidRPr="00C5312F">
        <w:rPr>
          <w:rFonts w:ascii="Arial" w:hAnsi="Arial" w:cs="Arial"/>
          <w:sz w:val="22"/>
          <w:szCs w:val="22"/>
        </w:rPr>
        <w:t>ed to National Fire Protection Association (NFPA) codes and standards, the code edition in force at the time of the design and installation is the code of record to which the design is evaluated.  Normally the license application identifie</w:t>
      </w:r>
      <w:r w:rsidR="00257EB3">
        <w:rPr>
          <w:rFonts w:ascii="Arial" w:hAnsi="Arial" w:cs="Arial"/>
          <w:sz w:val="22"/>
          <w:szCs w:val="22"/>
        </w:rPr>
        <w:t>s</w:t>
      </w:r>
      <w:r w:rsidRPr="00C5312F">
        <w:rPr>
          <w:rFonts w:ascii="Arial" w:hAnsi="Arial" w:cs="Arial"/>
          <w:sz w:val="22"/>
          <w:szCs w:val="22"/>
        </w:rPr>
        <w:t xml:space="preserve"> the Code and date required of each licensee or certificate holder.</w:t>
      </w:r>
    </w:p>
    <w:p w:rsidR="00DD4C4E" w:rsidRPr="00C5312F" w:rsidRDefault="00DD4C4E" w:rsidP="000B2B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
        <w:jc w:val="both"/>
        <w:rPr>
          <w:rFonts w:ascii="Arial" w:hAnsi="Arial" w:cs="Arial"/>
          <w:sz w:val="22"/>
          <w:szCs w:val="22"/>
        </w:rPr>
      </w:pP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t>Deviations from the codes should be identified and justified in the license applicatio</w:t>
      </w:r>
      <w:r w:rsidR="00242A66">
        <w:rPr>
          <w:rFonts w:ascii="Arial" w:hAnsi="Arial" w:cs="Arial"/>
          <w:sz w:val="22"/>
          <w:szCs w:val="22"/>
        </w:rPr>
        <w:t>n or FHA</w:t>
      </w:r>
      <w:r w:rsidRPr="00C5312F">
        <w:rPr>
          <w:rFonts w:ascii="Arial" w:hAnsi="Arial" w:cs="Arial"/>
          <w:sz w:val="22"/>
          <w:szCs w:val="22"/>
        </w:rPr>
        <w:t xml:space="preserve">.  A licensee or certificate holder may apply the equivalency concept in meeting the provisions of the NFPA codes and standards.  When the licensee or certificate holder states that its design “meets the NFPA code(s),” or “meets the intent of the NFPA code(s)” and does not identify any deviations from </w:t>
      </w:r>
      <w:r w:rsidR="00257EB3">
        <w:rPr>
          <w:rFonts w:ascii="Arial" w:hAnsi="Arial" w:cs="Arial"/>
          <w:sz w:val="22"/>
          <w:szCs w:val="22"/>
        </w:rPr>
        <w:t xml:space="preserve">these </w:t>
      </w:r>
      <w:r w:rsidRPr="00C5312F">
        <w:rPr>
          <w:rFonts w:ascii="Arial" w:hAnsi="Arial" w:cs="Arial"/>
          <w:sz w:val="22"/>
          <w:szCs w:val="22"/>
        </w:rPr>
        <w:t>codes, the NRC expects that the design conforms to the codes</w:t>
      </w:r>
      <w:r w:rsidR="00257EB3">
        <w:rPr>
          <w:rFonts w:ascii="Arial" w:hAnsi="Arial" w:cs="Arial"/>
          <w:sz w:val="22"/>
          <w:szCs w:val="22"/>
        </w:rPr>
        <w:t>,</w:t>
      </w:r>
      <w:r w:rsidRPr="00C5312F">
        <w:rPr>
          <w:rFonts w:ascii="Arial" w:hAnsi="Arial" w:cs="Arial"/>
          <w:sz w:val="22"/>
          <w:szCs w:val="22"/>
        </w:rPr>
        <w:t xml:space="preserve"> and </w:t>
      </w:r>
      <w:r w:rsidR="00257EB3">
        <w:rPr>
          <w:rFonts w:ascii="Arial" w:hAnsi="Arial" w:cs="Arial"/>
          <w:sz w:val="22"/>
          <w:szCs w:val="22"/>
        </w:rPr>
        <w:t xml:space="preserve">therefore </w:t>
      </w:r>
      <w:r w:rsidRPr="00C5312F">
        <w:rPr>
          <w:rFonts w:ascii="Arial" w:hAnsi="Arial" w:cs="Arial"/>
          <w:sz w:val="22"/>
          <w:szCs w:val="22"/>
        </w:rPr>
        <w:t xml:space="preserve">the design </w:t>
      </w:r>
      <w:r w:rsidR="00257EB3">
        <w:rPr>
          <w:rFonts w:ascii="Arial" w:hAnsi="Arial" w:cs="Arial"/>
          <w:sz w:val="22"/>
          <w:szCs w:val="22"/>
        </w:rPr>
        <w:t xml:space="preserve">should be inspected </w:t>
      </w:r>
      <w:r w:rsidRPr="00C5312F">
        <w:rPr>
          <w:rFonts w:ascii="Arial" w:hAnsi="Arial" w:cs="Arial"/>
          <w:sz w:val="22"/>
          <w:szCs w:val="22"/>
        </w:rPr>
        <w:t>against the NFPA codes.</w:t>
      </w: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p>
    <w:p w:rsidR="00DD4C4E" w:rsidRPr="00C5312F" w:rsidRDefault="00DD4C4E"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t>The Director, Office of Nuclear Material Safety and Safeguards (NMSS), NRC, or designee</w:t>
      </w:r>
      <w:r w:rsidR="00507AE3">
        <w:rPr>
          <w:rFonts w:ascii="Arial" w:hAnsi="Arial" w:cs="Arial"/>
          <w:sz w:val="22"/>
          <w:szCs w:val="22"/>
        </w:rPr>
        <w:t xml:space="preserve"> is considered the to be the authority having jurisdiction as described in NFPA documents, and is </w:t>
      </w:r>
      <w:r w:rsidRPr="00C5312F">
        <w:rPr>
          <w:rFonts w:ascii="Arial" w:hAnsi="Arial" w:cs="Arial"/>
          <w:sz w:val="22"/>
          <w:szCs w:val="22"/>
        </w:rPr>
        <w:t xml:space="preserve">consistent with the authority specified in </w:t>
      </w:r>
      <w:ins w:id="5" w:author="KAB7" w:date="2014-01-08T09:19:00Z">
        <w:r w:rsidR="004E5DF4">
          <w:rPr>
            <w:rFonts w:ascii="Arial" w:hAnsi="Arial" w:cs="Arial"/>
            <w:sz w:val="22"/>
            <w:szCs w:val="22"/>
          </w:rPr>
          <w:t xml:space="preserve">Title 10 of the </w:t>
        </w:r>
        <w:r w:rsidR="004E5DF4" w:rsidRPr="004E5DF4">
          <w:rPr>
            <w:rFonts w:ascii="Arial" w:hAnsi="Arial" w:cs="Arial"/>
            <w:i/>
            <w:sz w:val="22"/>
            <w:szCs w:val="22"/>
          </w:rPr>
          <w:t xml:space="preserve">Code of </w:t>
        </w:r>
        <w:proofErr w:type="spellStart"/>
        <w:r w:rsidR="004E5DF4" w:rsidRPr="004E5DF4">
          <w:rPr>
            <w:rFonts w:ascii="Arial" w:hAnsi="Arial" w:cs="Arial"/>
            <w:i/>
            <w:sz w:val="22"/>
            <w:szCs w:val="22"/>
          </w:rPr>
          <w:t>Fedral</w:t>
        </w:r>
        <w:proofErr w:type="spellEnd"/>
        <w:r w:rsidR="004E5DF4" w:rsidRPr="004E5DF4">
          <w:rPr>
            <w:rFonts w:ascii="Arial" w:hAnsi="Arial" w:cs="Arial"/>
            <w:i/>
            <w:sz w:val="22"/>
            <w:szCs w:val="22"/>
          </w:rPr>
          <w:t xml:space="preserve"> Regulations</w:t>
        </w:r>
        <w:r w:rsidR="004E5DF4">
          <w:rPr>
            <w:rFonts w:ascii="Arial" w:hAnsi="Arial" w:cs="Arial"/>
            <w:sz w:val="22"/>
            <w:szCs w:val="22"/>
          </w:rPr>
          <w:t xml:space="preserve"> (</w:t>
        </w:r>
      </w:ins>
      <w:r w:rsidRPr="00C5312F">
        <w:rPr>
          <w:rFonts w:ascii="Arial" w:hAnsi="Arial" w:cs="Arial"/>
          <w:sz w:val="22"/>
          <w:szCs w:val="22"/>
        </w:rPr>
        <w:t>10 CFR</w:t>
      </w:r>
      <w:ins w:id="6" w:author="KAB7" w:date="2014-01-08T09:20:00Z">
        <w:r w:rsidR="004E5DF4">
          <w:rPr>
            <w:rFonts w:ascii="Arial" w:hAnsi="Arial" w:cs="Arial"/>
            <w:sz w:val="22"/>
            <w:szCs w:val="22"/>
          </w:rPr>
          <w:t>)</w:t>
        </w:r>
      </w:ins>
      <w:r w:rsidRPr="00C5312F">
        <w:rPr>
          <w:rFonts w:ascii="Arial" w:hAnsi="Arial" w:cs="Arial"/>
          <w:sz w:val="22"/>
          <w:szCs w:val="22"/>
        </w:rPr>
        <w:t xml:space="preserve"> 1.42.</w:t>
      </w:r>
    </w:p>
    <w:p w:rsidR="00744127" w:rsidRPr="00C5312F" w:rsidRDefault="00744127"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p>
    <w:p w:rsidR="00507AE3" w:rsidRDefault="00744127"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jc w:val="both"/>
        <w:rPr>
          <w:rFonts w:ascii="Arial" w:hAnsi="Arial" w:cs="Arial"/>
          <w:sz w:val="22"/>
          <w:szCs w:val="22"/>
        </w:rPr>
      </w:pPr>
      <w:r w:rsidRPr="00C5312F">
        <w:rPr>
          <w:rFonts w:ascii="Arial" w:hAnsi="Arial" w:cs="Arial"/>
          <w:sz w:val="22"/>
          <w:szCs w:val="22"/>
        </w:rPr>
        <w:t>The inspector will tour plant areas containing safety controls and items relied on for safety (</w:t>
      </w:r>
      <w:r w:rsidR="00AE3952" w:rsidRPr="00C5312F">
        <w:rPr>
          <w:rFonts w:ascii="Arial" w:hAnsi="Arial" w:cs="Arial"/>
          <w:sz w:val="22"/>
          <w:szCs w:val="22"/>
        </w:rPr>
        <w:t xml:space="preserve">IROFS) </w:t>
      </w:r>
      <w:r w:rsidRPr="00C5312F">
        <w:rPr>
          <w:rFonts w:ascii="Arial" w:hAnsi="Arial" w:cs="Arial"/>
          <w:sz w:val="22"/>
          <w:szCs w:val="22"/>
        </w:rPr>
        <w:t>to assess the material condition of active and passive fire protection equipment, systems, and features</w:t>
      </w:r>
      <w:r w:rsidR="00507AE3">
        <w:rPr>
          <w:rFonts w:ascii="Arial" w:hAnsi="Arial" w:cs="Arial"/>
          <w:sz w:val="22"/>
          <w:szCs w:val="22"/>
        </w:rPr>
        <w:t>,</w:t>
      </w:r>
      <w:r w:rsidRPr="00C5312F">
        <w:rPr>
          <w:rFonts w:ascii="Arial" w:hAnsi="Arial" w:cs="Arial"/>
          <w:sz w:val="22"/>
          <w:szCs w:val="22"/>
        </w:rPr>
        <w:t xml:space="preserve"> and </w:t>
      </w:r>
      <w:r w:rsidR="00507AE3">
        <w:rPr>
          <w:rFonts w:ascii="Arial" w:hAnsi="Arial" w:cs="Arial"/>
          <w:sz w:val="22"/>
          <w:szCs w:val="22"/>
        </w:rPr>
        <w:t xml:space="preserve">check </w:t>
      </w:r>
      <w:r w:rsidRPr="00C5312F">
        <w:rPr>
          <w:rFonts w:ascii="Arial" w:hAnsi="Arial" w:cs="Arial"/>
          <w:sz w:val="22"/>
          <w:szCs w:val="22"/>
        </w:rPr>
        <w:t>their operational lineup and readiness.</w:t>
      </w:r>
      <w:r w:rsidR="00641693">
        <w:rPr>
          <w:rFonts w:ascii="Arial" w:hAnsi="Arial" w:cs="Arial"/>
          <w:sz w:val="22"/>
          <w:szCs w:val="22"/>
        </w:rPr>
        <w:t xml:space="preserve">  </w:t>
      </w:r>
      <w:r w:rsidR="00507AE3">
        <w:rPr>
          <w:rFonts w:ascii="Arial" w:hAnsi="Arial" w:cs="Arial"/>
          <w:sz w:val="22"/>
          <w:szCs w:val="22"/>
        </w:rPr>
        <w:t>The focus of the i</w:t>
      </w:r>
      <w:r w:rsidR="00641693">
        <w:rPr>
          <w:rFonts w:ascii="Arial" w:hAnsi="Arial" w:cs="Arial"/>
          <w:sz w:val="22"/>
          <w:szCs w:val="22"/>
        </w:rPr>
        <w:t>nspection should be coordinated with the project inspector</w:t>
      </w:r>
      <w:r w:rsidR="00507AE3">
        <w:rPr>
          <w:rFonts w:ascii="Arial" w:hAnsi="Arial" w:cs="Arial"/>
          <w:sz w:val="22"/>
          <w:szCs w:val="22"/>
        </w:rPr>
        <w:t xml:space="preserve"> and the resident inspector, and take into account </w:t>
      </w:r>
      <w:r w:rsidR="00641693">
        <w:rPr>
          <w:rFonts w:ascii="Arial" w:hAnsi="Arial" w:cs="Arial"/>
          <w:sz w:val="22"/>
          <w:szCs w:val="22"/>
        </w:rPr>
        <w:t xml:space="preserve">previous inspection reports, to minimize overlap.  </w:t>
      </w:r>
      <w:r w:rsidR="00507AE3">
        <w:rPr>
          <w:rFonts w:ascii="Arial" w:hAnsi="Arial" w:cs="Arial"/>
          <w:sz w:val="22"/>
          <w:szCs w:val="22"/>
        </w:rPr>
        <w:t xml:space="preserve">However, the inspector may decide that it is appropriate to apply </w:t>
      </w:r>
      <w:r w:rsidR="001D18D2">
        <w:rPr>
          <w:rFonts w:ascii="Arial" w:hAnsi="Arial" w:cs="Arial"/>
          <w:sz w:val="22"/>
          <w:szCs w:val="22"/>
        </w:rPr>
        <w:t xml:space="preserve">inspection time to similar areas </w:t>
      </w:r>
      <w:r w:rsidR="00507AE3">
        <w:rPr>
          <w:rFonts w:ascii="Arial" w:hAnsi="Arial" w:cs="Arial"/>
          <w:sz w:val="22"/>
          <w:szCs w:val="22"/>
        </w:rPr>
        <w:t xml:space="preserve">because of </w:t>
      </w:r>
      <w:r w:rsidR="001D18D2">
        <w:rPr>
          <w:rFonts w:ascii="Arial" w:hAnsi="Arial" w:cs="Arial"/>
          <w:sz w:val="22"/>
          <w:szCs w:val="22"/>
        </w:rPr>
        <w:t>the risk-significance</w:t>
      </w:r>
      <w:r w:rsidR="00176BF9">
        <w:rPr>
          <w:rFonts w:ascii="Arial" w:hAnsi="Arial" w:cs="Arial"/>
          <w:sz w:val="22"/>
          <w:szCs w:val="22"/>
        </w:rPr>
        <w:t xml:space="preserve"> </w:t>
      </w:r>
      <w:r w:rsidR="00507AE3">
        <w:rPr>
          <w:rFonts w:ascii="Arial" w:hAnsi="Arial" w:cs="Arial"/>
          <w:sz w:val="22"/>
          <w:szCs w:val="22"/>
        </w:rPr>
        <w:t xml:space="preserve">of the areas.  </w:t>
      </w:r>
    </w:p>
    <w:p w:rsidR="00507AE3" w:rsidRDefault="00507AE3"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44127" w:rsidRPr="00880595" w:rsidRDefault="00A9420C"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r w:rsidRPr="00880595">
        <w:rPr>
          <w:rFonts w:ascii="Arial" w:hAnsi="Arial" w:cs="Arial"/>
          <w:sz w:val="22"/>
          <w:szCs w:val="22"/>
        </w:rPr>
        <w:t>02.01</w:t>
      </w:r>
      <w:ins w:id="7" w:author="KAB7" w:date="2014-01-08T10:04:00Z">
        <w:r w:rsidR="00716156">
          <w:rPr>
            <w:rFonts w:ascii="Arial" w:hAnsi="Arial" w:cs="Arial"/>
            <w:sz w:val="22"/>
            <w:szCs w:val="22"/>
          </w:rPr>
          <w:tab/>
        </w:r>
      </w:ins>
      <w:r w:rsidR="00880595" w:rsidRPr="00880595">
        <w:rPr>
          <w:rFonts w:ascii="Arial" w:hAnsi="Arial" w:cs="Arial"/>
          <w:sz w:val="22"/>
          <w:szCs w:val="22"/>
          <w:u w:val="single"/>
        </w:rPr>
        <w:t>Control of Transient Combustibles and Ignition Sources</w:t>
      </w:r>
      <w:r w:rsidR="00880595" w:rsidRPr="00CE28A5">
        <w:rPr>
          <w:rFonts w:ascii="Arial" w:hAnsi="Arial" w:cs="Arial"/>
          <w:sz w:val="22"/>
          <w:szCs w:val="22"/>
        </w:rPr>
        <w:t>.</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DF1299" w:rsidP="00705A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a.</w:t>
      </w:r>
      <w:r w:rsidRPr="00C5312F">
        <w:rPr>
          <w:rFonts w:ascii="Arial" w:hAnsi="Arial" w:cs="Arial"/>
          <w:sz w:val="22"/>
          <w:szCs w:val="22"/>
        </w:rPr>
        <w:tab/>
      </w:r>
      <w:r w:rsidR="00AE3952" w:rsidRPr="004E5DF4">
        <w:rPr>
          <w:rFonts w:ascii="Arial" w:hAnsi="Arial" w:cs="Arial"/>
          <w:sz w:val="22"/>
          <w:szCs w:val="22"/>
        </w:rPr>
        <w:t>Inspection Requirement</w:t>
      </w:r>
      <w:r w:rsidRPr="00C5312F">
        <w:rPr>
          <w:rFonts w:ascii="Arial" w:hAnsi="Arial" w:cs="Arial"/>
          <w:sz w:val="22"/>
          <w:szCs w:val="22"/>
        </w:rPr>
        <w:t>.  Determine whether</w:t>
      </w:r>
      <w:r w:rsidR="000A0CF5" w:rsidRPr="00C5312F">
        <w:rPr>
          <w:rFonts w:ascii="Arial" w:hAnsi="Arial" w:cs="Arial"/>
          <w:sz w:val="22"/>
          <w:szCs w:val="22"/>
        </w:rPr>
        <w:t xml:space="preserve"> the licensee or certificate holder controls transient combustibles and ignition sources in accordance with licensee or certificate holder procedures.</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43818"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sectPr w:rsidR="00743818" w:rsidSect="00743818">
          <w:footerReference w:type="first" r:id="rId17"/>
          <w:pgSz w:w="12240" w:h="15840" w:code="1"/>
          <w:pgMar w:top="1440" w:right="1440" w:bottom="1440" w:left="1440" w:header="1440" w:footer="1440" w:gutter="0"/>
          <w:cols w:space="720"/>
          <w:noEndnote/>
          <w:titlePg/>
          <w:docGrid w:linePitch="326"/>
        </w:sectPr>
      </w:pPr>
      <w:r w:rsidRPr="00C5312F">
        <w:rPr>
          <w:rFonts w:ascii="Arial" w:hAnsi="Arial" w:cs="Arial"/>
          <w:sz w:val="22"/>
          <w:szCs w:val="22"/>
        </w:rPr>
        <w:t>b.</w:t>
      </w:r>
      <w:r w:rsidRPr="00C5312F">
        <w:rPr>
          <w:rFonts w:ascii="Arial" w:hAnsi="Arial" w:cs="Arial"/>
          <w:sz w:val="22"/>
          <w:szCs w:val="22"/>
        </w:rPr>
        <w:tab/>
      </w:r>
      <w:r w:rsidRPr="004E5DF4">
        <w:rPr>
          <w:rFonts w:ascii="Arial" w:hAnsi="Arial" w:cs="Arial"/>
          <w:sz w:val="22"/>
          <w:szCs w:val="22"/>
        </w:rPr>
        <w:t>Inspection Guidance</w:t>
      </w:r>
      <w:r w:rsidRPr="00C5312F">
        <w:rPr>
          <w:rFonts w:ascii="Arial" w:hAnsi="Arial" w:cs="Arial"/>
          <w:sz w:val="22"/>
          <w:szCs w:val="22"/>
        </w:rPr>
        <w:t>.</w:t>
      </w:r>
      <w:r w:rsidR="00313A21" w:rsidRPr="00C5312F">
        <w:rPr>
          <w:rFonts w:ascii="Arial" w:hAnsi="Arial" w:cs="Arial"/>
          <w:sz w:val="22"/>
          <w:szCs w:val="22"/>
        </w:rPr>
        <w:t xml:space="preserve"> </w:t>
      </w:r>
      <w:r w:rsidR="00633664">
        <w:rPr>
          <w:rFonts w:ascii="Arial" w:hAnsi="Arial" w:cs="Arial"/>
          <w:sz w:val="22"/>
          <w:szCs w:val="22"/>
        </w:rPr>
        <w:t xml:space="preserve"> </w:t>
      </w:r>
      <w:r w:rsidR="00313A21" w:rsidRPr="00C5312F">
        <w:rPr>
          <w:rFonts w:ascii="Arial" w:hAnsi="Arial" w:cs="Arial"/>
          <w:sz w:val="22"/>
          <w:szCs w:val="22"/>
        </w:rPr>
        <w:t xml:space="preserve">Metals such as uranium and zirconium, and their alloys, are known to be combustible, especially when in a finely divided form. </w:t>
      </w:r>
      <w:r w:rsidR="00633664">
        <w:rPr>
          <w:rFonts w:ascii="Arial" w:hAnsi="Arial" w:cs="Arial"/>
          <w:sz w:val="22"/>
          <w:szCs w:val="22"/>
        </w:rPr>
        <w:t xml:space="preserve"> </w:t>
      </w:r>
      <w:r w:rsidR="00313A21" w:rsidRPr="00C5312F">
        <w:rPr>
          <w:rFonts w:ascii="Arial" w:hAnsi="Arial" w:cs="Arial"/>
          <w:sz w:val="22"/>
          <w:szCs w:val="22"/>
        </w:rPr>
        <w:t xml:space="preserve">Through interviews </w:t>
      </w:r>
    </w:p>
    <w:p w:rsidR="009C5AF8" w:rsidRDefault="007438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Pr>
          <w:rFonts w:ascii="Arial" w:hAnsi="Arial" w:cs="Arial"/>
          <w:sz w:val="22"/>
          <w:szCs w:val="22"/>
        </w:rPr>
        <w:lastRenderedPageBreak/>
        <w:tab/>
      </w:r>
      <w:proofErr w:type="gramStart"/>
      <w:r w:rsidR="00313A21" w:rsidRPr="00C5312F">
        <w:rPr>
          <w:rFonts w:ascii="Arial" w:hAnsi="Arial" w:cs="Arial"/>
          <w:sz w:val="22"/>
          <w:szCs w:val="22"/>
        </w:rPr>
        <w:t>with</w:t>
      </w:r>
      <w:proofErr w:type="gramEnd"/>
      <w:r w:rsidR="00313A21" w:rsidRPr="00C5312F">
        <w:rPr>
          <w:rFonts w:ascii="Arial" w:hAnsi="Arial" w:cs="Arial"/>
          <w:sz w:val="22"/>
          <w:szCs w:val="22"/>
        </w:rPr>
        <w:t xml:space="preserve"> personnel, review of maintenance and operational logs, and observation of fire protection equipment as well as work in progress, determine that:</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9C5AF8" w:rsidRPr="00C5312F" w:rsidRDefault="009C5AF8" w:rsidP="00FF6E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1.</w:t>
      </w:r>
      <w:r w:rsidRPr="00C5312F">
        <w:rPr>
          <w:rFonts w:ascii="Arial" w:hAnsi="Arial" w:cs="Arial"/>
          <w:sz w:val="22"/>
          <w:szCs w:val="22"/>
        </w:rPr>
        <w:tab/>
      </w:r>
      <w:r w:rsidR="00313A21" w:rsidRPr="00615EE8">
        <w:rPr>
          <w:rFonts w:ascii="Arial" w:hAnsi="Arial" w:cs="Arial"/>
          <w:sz w:val="22"/>
          <w:szCs w:val="22"/>
        </w:rPr>
        <w:t>General</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9C5AF8" w:rsidRPr="00C5312F" w:rsidRDefault="009C5AF8" w:rsidP="00373EC0">
      <w:pPr>
        <w:pStyle w:val="Level3"/>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sidRPr="00C5312F">
        <w:rPr>
          <w:rFonts w:ascii="Arial" w:hAnsi="Arial" w:cs="Arial"/>
          <w:sz w:val="22"/>
          <w:szCs w:val="22"/>
        </w:rPr>
        <w:t>Transient combustible materials are</w:t>
      </w:r>
      <w:r w:rsidR="00313A21" w:rsidRPr="00C5312F">
        <w:rPr>
          <w:rFonts w:ascii="Arial" w:hAnsi="Arial" w:cs="Arial"/>
          <w:sz w:val="22"/>
          <w:szCs w:val="22"/>
        </w:rPr>
        <w:t xml:space="preserve"> being controlled in accordance </w:t>
      </w:r>
      <w:r w:rsidRPr="00C5312F">
        <w:rPr>
          <w:rFonts w:ascii="Arial" w:hAnsi="Arial" w:cs="Arial"/>
          <w:sz w:val="22"/>
          <w:szCs w:val="22"/>
        </w:rPr>
        <w:t>with the licensee or certificate holder</w:t>
      </w:r>
      <w:r w:rsidR="0017032F">
        <w:rPr>
          <w:rFonts w:ascii="Arial" w:hAnsi="Arial" w:cs="Arial"/>
          <w:sz w:val="22"/>
          <w:szCs w:val="22"/>
        </w:rPr>
        <w:t>’s</w:t>
      </w:r>
      <w:r w:rsidRPr="00C5312F">
        <w:rPr>
          <w:rFonts w:ascii="Arial" w:hAnsi="Arial" w:cs="Arial"/>
          <w:sz w:val="22"/>
          <w:szCs w:val="22"/>
        </w:rPr>
        <w:t xml:space="preserve"> procedures.</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9C5AF8" w:rsidP="00373EC0">
      <w:pPr>
        <w:pStyle w:val="Level3"/>
        <w:numPr>
          <w:ilvl w:val="0"/>
          <w:numId w:val="4"/>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sidRPr="00C5312F">
        <w:rPr>
          <w:rFonts w:ascii="Arial" w:hAnsi="Arial" w:cs="Arial"/>
          <w:sz w:val="22"/>
          <w:szCs w:val="22"/>
        </w:rPr>
        <w:t>Hot work, welding, or cutting is be</w:t>
      </w:r>
      <w:r w:rsidR="00313A21" w:rsidRPr="00C5312F">
        <w:rPr>
          <w:rFonts w:ascii="Arial" w:hAnsi="Arial" w:cs="Arial"/>
          <w:sz w:val="22"/>
          <w:szCs w:val="22"/>
        </w:rPr>
        <w:t xml:space="preserve">ing done in accordance with the </w:t>
      </w:r>
      <w:r w:rsidRPr="00C5312F">
        <w:rPr>
          <w:rFonts w:ascii="Arial" w:hAnsi="Arial" w:cs="Arial"/>
          <w:sz w:val="22"/>
          <w:szCs w:val="22"/>
        </w:rPr>
        <w:t>licensee or certificate holder</w:t>
      </w:r>
      <w:r w:rsidR="0017032F">
        <w:rPr>
          <w:rFonts w:ascii="Arial" w:hAnsi="Arial" w:cs="Arial"/>
          <w:sz w:val="22"/>
          <w:szCs w:val="22"/>
        </w:rPr>
        <w:t>’</w:t>
      </w:r>
      <w:r w:rsidRPr="00C5312F">
        <w:rPr>
          <w:rFonts w:ascii="Arial" w:hAnsi="Arial" w:cs="Arial"/>
          <w:sz w:val="22"/>
          <w:szCs w:val="22"/>
        </w:rPr>
        <w:t>s procedures.</w:t>
      </w:r>
    </w:p>
    <w:p w:rsidR="009C5AF8" w:rsidRDefault="009C5AF8" w:rsidP="004C5114">
      <w:pPr>
        <w:pStyle w:val="Level3"/>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9C5AF8" w:rsidP="00373EC0">
      <w:pPr>
        <w:pStyle w:val="Level3"/>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sidRPr="00C5312F">
        <w:rPr>
          <w:rFonts w:ascii="Arial" w:hAnsi="Arial" w:cs="Arial"/>
          <w:sz w:val="22"/>
          <w:szCs w:val="22"/>
        </w:rPr>
        <w:t xml:space="preserve">The facility work planning process organization </w:t>
      </w:r>
      <w:r w:rsidR="0017032F">
        <w:rPr>
          <w:rFonts w:ascii="Arial" w:hAnsi="Arial" w:cs="Arial"/>
          <w:sz w:val="22"/>
          <w:szCs w:val="22"/>
        </w:rPr>
        <w:t xml:space="preserve">is familiar with specific </w:t>
      </w:r>
      <w:r w:rsidRPr="00C5312F">
        <w:rPr>
          <w:rFonts w:ascii="Arial" w:hAnsi="Arial" w:cs="Arial"/>
          <w:sz w:val="22"/>
          <w:szCs w:val="22"/>
        </w:rPr>
        <w:t>locations where changes in plant conditions have occurred that require</w:t>
      </w:r>
      <w:r w:rsidR="0017032F">
        <w:rPr>
          <w:rFonts w:ascii="Arial" w:hAnsi="Arial" w:cs="Arial"/>
          <w:sz w:val="22"/>
          <w:szCs w:val="22"/>
        </w:rPr>
        <w:t>d</w:t>
      </w:r>
      <w:r w:rsidRPr="00C5312F">
        <w:rPr>
          <w:rFonts w:ascii="Arial" w:hAnsi="Arial" w:cs="Arial"/>
          <w:sz w:val="22"/>
          <w:szCs w:val="22"/>
        </w:rPr>
        <w:t xml:space="preserve"> fire protection compensatory measures to be put in place (e.g., for inoperability of fire detection or suppression systems)</w:t>
      </w:r>
      <w:r w:rsidR="0017032F">
        <w:rPr>
          <w:rFonts w:ascii="Arial" w:hAnsi="Arial" w:cs="Arial"/>
          <w:sz w:val="22"/>
          <w:szCs w:val="22"/>
        </w:rPr>
        <w:t xml:space="preserve">, and that the organization understands what </w:t>
      </w:r>
      <w:r w:rsidRPr="00C5312F">
        <w:rPr>
          <w:rFonts w:ascii="Arial" w:hAnsi="Arial" w:cs="Arial"/>
          <w:sz w:val="22"/>
          <w:szCs w:val="22"/>
        </w:rPr>
        <w:t xml:space="preserve">adjustments </w:t>
      </w:r>
      <w:r w:rsidR="0017032F">
        <w:rPr>
          <w:rFonts w:ascii="Arial" w:hAnsi="Arial" w:cs="Arial"/>
          <w:sz w:val="22"/>
          <w:szCs w:val="22"/>
        </w:rPr>
        <w:t xml:space="preserve">are needed </w:t>
      </w:r>
      <w:r w:rsidRPr="00C5312F">
        <w:rPr>
          <w:rFonts w:ascii="Arial" w:hAnsi="Arial" w:cs="Arial"/>
          <w:sz w:val="22"/>
          <w:szCs w:val="22"/>
        </w:rPr>
        <w:t xml:space="preserve">in planned work to minimize the introduction of combustibles or ignition sources (that could increase the likelihood of a fire or increase fire severity) into plant areas where degraded fire protection features or systems exist. </w:t>
      </w:r>
    </w:p>
    <w:p w:rsidR="009C5AF8" w:rsidRPr="00C5312F" w:rsidRDefault="009C5AF8" w:rsidP="00705A23">
      <w:pPr>
        <w:pStyle w:val="Level3"/>
        <w:numPr>
          <w:ilvl w:val="0"/>
          <w:numId w:val="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4"/>
        <w:outlineLvl w:val="9"/>
        <w:rPr>
          <w:rFonts w:ascii="Arial" w:hAnsi="Arial" w:cs="Arial"/>
          <w:sz w:val="22"/>
          <w:szCs w:val="22"/>
        </w:rPr>
      </w:pPr>
    </w:p>
    <w:p w:rsidR="009C5AF8" w:rsidRPr="00C5312F" w:rsidRDefault="009C5AF8" w:rsidP="00373EC0">
      <w:pPr>
        <w:pStyle w:val="Level3"/>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sidRPr="00C5312F">
        <w:rPr>
          <w:rFonts w:ascii="Arial" w:hAnsi="Arial" w:cs="Arial"/>
          <w:sz w:val="22"/>
          <w:szCs w:val="22"/>
        </w:rPr>
        <w:t xml:space="preserve">The work planning </w:t>
      </w:r>
      <w:r w:rsidR="00D377E4">
        <w:rPr>
          <w:rFonts w:ascii="Arial" w:hAnsi="Arial" w:cs="Arial"/>
          <w:sz w:val="22"/>
          <w:szCs w:val="22"/>
        </w:rPr>
        <w:t>process or</w:t>
      </w:r>
      <w:r w:rsidRPr="00C5312F">
        <w:rPr>
          <w:rFonts w:ascii="Arial" w:hAnsi="Arial" w:cs="Arial"/>
          <w:sz w:val="22"/>
          <w:szCs w:val="22"/>
        </w:rPr>
        <w:t xml:space="preserve">ganization accepts responsibility for storage and handling of </w:t>
      </w:r>
      <w:r w:rsidR="002460C2" w:rsidRPr="00C5312F">
        <w:rPr>
          <w:rFonts w:ascii="Arial" w:hAnsi="Arial" w:cs="Arial"/>
          <w:sz w:val="22"/>
          <w:szCs w:val="22"/>
        </w:rPr>
        <w:t>pre-staged</w:t>
      </w:r>
      <w:r w:rsidRPr="00C5312F">
        <w:rPr>
          <w:rFonts w:ascii="Arial" w:hAnsi="Arial" w:cs="Arial"/>
          <w:sz w:val="22"/>
          <w:szCs w:val="22"/>
        </w:rPr>
        <w:t xml:space="preserve"> work materials, including flammable and hazardous materials that are included in the </w:t>
      </w:r>
      <w:r w:rsidR="002460C2" w:rsidRPr="00C5312F">
        <w:rPr>
          <w:rFonts w:ascii="Arial" w:hAnsi="Arial" w:cs="Arial"/>
          <w:sz w:val="22"/>
          <w:szCs w:val="22"/>
        </w:rPr>
        <w:t>pre-stage</w:t>
      </w:r>
      <w:r w:rsidRPr="00C5312F">
        <w:rPr>
          <w:rFonts w:ascii="Arial" w:hAnsi="Arial" w:cs="Arial"/>
          <w:sz w:val="22"/>
          <w:szCs w:val="22"/>
        </w:rPr>
        <w:t xml:space="preserve"> request.  </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973E8B" w:rsidP="00373EC0">
      <w:pPr>
        <w:pStyle w:val="Level3"/>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Pr>
          <w:rFonts w:ascii="Arial" w:hAnsi="Arial" w:cs="Arial"/>
          <w:sz w:val="22"/>
          <w:szCs w:val="22"/>
        </w:rPr>
        <w:t>F</w:t>
      </w:r>
      <w:r w:rsidR="009C5AF8" w:rsidRPr="00C5312F">
        <w:rPr>
          <w:rFonts w:ascii="Arial" w:hAnsi="Arial" w:cs="Arial"/>
          <w:sz w:val="22"/>
          <w:szCs w:val="22"/>
        </w:rPr>
        <w:t xml:space="preserve">lammable/combustible liquid storage areas and floor drain systems in selected plant areas </w:t>
      </w:r>
      <w:r>
        <w:rPr>
          <w:rFonts w:ascii="Arial" w:hAnsi="Arial" w:cs="Arial"/>
          <w:sz w:val="22"/>
          <w:szCs w:val="22"/>
        </w:rPr>
        <w:t xml:space="preserve">that </w:t>
      </w:r>
      <w:r w:rsidR="009C5AF8" w:rsidRPr="00C5312F">
        <w:rPr>
          <w:rFonts w:ascii="Arial" w:hAnsi="Arial" w:cs="Arial"/>
          <w:sz w:val="22"/>
          <w:szCs w:val="22"/>
        </w:rPr>
        <w:t>could affect plant safety controls and IROFS</w:t>
      </w:r>
      <w:r>
        <w:rPr>
          <w:rFonts w:ascii="Arial" w:hAnsi="Arial" w:cs="Arial"/>
          <w:sz w:val="22"/>
          <w:szCs w:val="22"/>
        </w:rPr>
        <w:t xml:space="preserve"> are identified and the necessary precautions understood</w:t>
      </w:r>
      <w:r w:rsidR="009C5AF8" w:rsidRPr="00C5312F">
        <w:rPr>
          <w:rFonts w:ascii="Arial" w:hAnsi="Arial" w:cs="Arial"/>
          <w:sz w:val="22"/>
          <w:szCs w:val="22"/>
        </w:rPr>
        <w:t>.</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
        <w:rPr>
          <w:rFonts w:ascii="Arial" w:hAnsi="Arial" w:cs="Arial"/>
          <w:sz w:val="22"/>
          <w:szCs w:val="22"/>
        </w:rPr>
      </w:pPr>
    </w:p>
    <w:p w:rsidR="009C5AF8" w:rsidRPr="00C5312F" w:rsidRDefault="009C5AF8" w:rsidP="00373EC0">
      <w:pPr>
        <w:pStyle w:val="Level3"/>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outlineLvl w:val="9"/>
        <w:rPr>
          <w:rFonts w:ascii="Arial" w:hAnsi="Arial" w:cs="Arial"/>
          <w:sz w:val="22"/>
          <w:szCs w:val="22"/>
        </w:rPr>
      </w:pPr>
      <w:r w:rsidRPr="00C5312F">
        <w:rPr>
          <w:rFonts w:ascii="Arial" w:hAnsi="Arial" w:cs="Arial"/>
          <w:sz w:val="22"/>
          <w:szCs w:val="22"/>
        </w:rPr>
        <w:t xml:space="preserve">Flammable/combustible liquid spills, leakage or explosions associated with oil storage areas, large </w:t>
      </w:r>
      <w:r w:rsidR="009D1482">
        <w:rPr>
          <w:rFonts w:ascii="Arial" w:hAnsi="Arial" w:cs="Arial"/>
          <w:sz w:val="22"/>
          <w:szCs w:val="22"/>
        </w:rPr>
        <w:t>oil-</w:t>
      </w:r>
      <w:r w:rsidR="009D1482" w:rsidRPr="00C5312F">
        <w:rPr>
          <w:rFonts w:ascii="Arial" w:hAnsi="Arial" w:cs="Arial"/>
          <w:sz w:val="22"/>
          <w:szCs w:val="22"/>
        </w:rPr>
        <w:t>filled</w:t>
      </w:r>
      <w:r w:rsidRPr="00C5312F">
        <w:rPr>
          <w:rFonts w:ascii="Arial" w:hAnsi="Arial" w:cs="Arial"/>
          <w:sz w:val="22"/>
          <w:szCs w:val="22"/>
        </w:rPr>
        <w:t xml:space="preserve"> transformers or batteries in or adjacent to the areas selected for inspection </w:t>
      </w:r>
      <w:r w:rsidR="00973E8B">
        <w:rPr>
          <w:rFonts w:ascii="Arial" w:hAnsi="Arial" w:cs="Arial"/>
          <w:sz w:val="22"/>
          <w:szCs w:val="22"/>
        </w:rPr>
        <w:t xml:space="preserve">are identified and the necessary precautions understood.  </w:t>
      </w:r>
    </w:p>
    <w:p w:rsidR="009C5AF8" w:rsidRPr="00C5312F" w:rsidRDefault="009C5AF8"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313A21"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2</w:t>
      </w:r>
      <w:r w:rsidR="009C5AF8" w:rsidRPr="00C5312F">
        <w:rPr>
          <w:rFonts w:ascii="Arial" w:hAnsi="Arial" w:cs="Arial"/>
          <w:sz w:val="22"/>
          <w:szCs w:val="22"/>
        </w:rPr>
        <w:t>.</w:t>
      </w:r>
      <w:r w:rsidR="009C5AF8" w:rsidRPr="00C5312F">
        <w:rPr>
          <w:rFonts w:ascii="Arial" w:hAnsi="Arial" w:cs="Arial"/>
          <w:sz w:val="22"/>
          <w:szCs w:val="22"/>
        </w:rPr>
        <w:tab/>
        <w:t>Machining Operations of Combustible Metals</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ab/>
      </w:r>
    </w:p>
    <w:p w:rsidR="009C5AF8" w:rsidRPr="00C5312F" w:rsidRDefault="009C5AF8" w:rsidP="00373EC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Machining operations in the facility such as sawing, grinding,</w:t>
      </w:r>
      <w:r w:rsidR="00313A21" w:rsidRPr="00C5312F">
        <w:rPr>
          <w:rFonts w:ascii="Arial" w:hAnsi="Arial" w:cs="Arial"/>
          <w:sz w:val="22"/>
          <w:szCs w:val="22"/>
        </w:rPr>
        <w:t xml:space="preserve"> </w:t>
      </w:r>
      <w:r w:rsidRPr="00C5312F">
        <w:rPr>
          <w:rFonts w:ascii="Arial" w:hAnsi="Arial" w:cs="Arial"/>
          <w:sz w:val="22"/>
          <w:szCs w:val="22"/>
        </w:rPr>
        <w:t xml:space="preserve">machining, and abrasive cutting which have the potential for combustible dust cloud formation and combustible scrap and </w:t>
      </w:r>
      <w:proofErr w:type="spellStart"/>
      <w:r w:rsidRPr="00C5312F">
        <w:rPr>
          <w:rFonts w:ascii="Arial" w:hAnsi="Arial" w:cs="Arial"/>
          <w:sz w:val="22"/>
          <w:szCs w:val="22"/>
        </w:rPr>
        <w:t>swarf</w:t>
      </w:r>
      <w:proofErr w:type="spellEnd"/>
      <w:r w:rsidRPr="00C5312F">
        <w:rPr>
          <w:rFonts w:ascii="Arial" w:hAnsi="Arial" w:cs="Arial"/>
          <w:sz w:val="22"/>
          <w:szCs w:val="22"/>
        </w:rPr>
        <w:t xml:space="preserve"> accumulation, are adequately controlled.  Fire protection measures for these metals are similar.  NFPA 484, </w:t>
      </w:r>
      <w:r w:rsidR="00F6130F">
        <w:rPr>
          <w:rFonts w:ascii="Arial" w:hAnsi="Arial" w:cs="Arial"/>
          <w:sz w:val="22"/>
          <w:szCs w:val="22"/>
        </w:rPr>
        <w:t>“</w:t>
      </w:r>
      <w:r w:rsidRPr="00C5312F">
        <w:rPr>
          <w:rFonts w:ascii="Arial" w:hAnsi="Arial" w:cs="Arial"/>
          <w:sz w:val="22"/>
          <w:szCs w:val="22"/>
        </w:rPr>
        <w:t>Standard for Combustibles Metals,</w:t>
      </w:r>
      <w:r w:rsidR="00F6130F">
        <w:rPr>
          <w:rFonts w:ascii="Arial" w:hAnsi="Arial" w:cs="Arial"/>
          <w:sz w:val="22"/>
          <w:szCs w:val="22"/>
        </w:rPr>
        <w:t>”</w:t>
      </w:r>
      <w:r w:rsidRPr="00C5312F">
        <w:rPr>
          <w:rFonts w:ascii="Arial" w:hAnsi="Arial" w:cs="Arial"/>
          <w:sz w:val="22"/>
          <w:szCs w:val="22"/>
        </w:rPr>
        <w:t xml:space="preserve"> provides guidance.</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AF8" w:rsidRPr="00C5312F" w:rsidRDefault="009C5AF8" w:rsidP="00373EC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No open flames are permitted in the areas where machining operations of combustible metals are performed.  If maintenance operations, such as welding, are to be performed in the vicinity, machining operations should be halted, and metal scraps should be removed.</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743818" w:rsidRDefault="009C5AF8" w:rsidP="00373EC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743818" w:rsidSect="00743818">
          <w:footerReference w:type="first" r:id="rId18"/>
          <w:pgSz w:w="12240" w:h="15840" w:code="1"/>
          <w:pgMar w:top="1440" w:right="1440" w:bottom="1440" w:left="1440" w:header="1440" w:footer="1440" w:gutter="0"/>
          <w:cols w:space="720"/>
          <w:noEndnote/>
          <w:titlePg/>
          <w:docGrid w:linePitch="326"/>
        </w:sectPr>
      </w:pPr>
      <w:r w:rsidRPr="00C5312F">
        <w:rPr>
          <w:rFonts w:ascii="Arial" w:hAnsi="Arial" w:cs="Arial"/>
          <w:sz w:val="22"/>
          <w:szCs w:val="22"/>
        </w:rPr>
        <w:t>Machining operations on combustible metals are performed in enclosures with a dust</w:t>
      </w:r>
      <w:r w:rsidRPr="00C5312F">
        <w:rPr>
          <w:rFonts w:ascii="Arial" w:hAnsi="Arial" w:cs="Arial"/>
          <w:sz w:val="22"/>
          <w:szCs w:val="22"/>
        </w:rPr>
        <w:noBreakHyphen/>
        <w:t xml:space="preserve">collection system in operation.  The collected dust should be </w:t>
      </w:r>
    </w:p>
    <w:p w:rsidR="009C5AF8" w:rsidRDefault="009C5AF8"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roofErr w:type="gramStart"/>
      <w:r w:rsidRPr="00C5312F">
        <w:rPr>
          <w:rFonts w:ascii="Arial" w:hAnsi="Arial" w:cs="Arial"/>
          <w:sz w:val="22"/>
          <w:szCs w:val="22"/>
        </w:rPr>
        <w:lastRenderedPageBreak/>
        <w:t>ducted</w:t>
      </w:r>
      <w:proofErr w:type="gramEnd"/>
      <w:r w:rsidRPr="00C5312F">
        <w:rPr>
          <w:rFonts w:ascii="Arial" w:hAnsi="Arial" w:cs="Arial"/>
          <w:sz w:val="22"/>
          <w:szCs w:val="22"/>
        </w:rPr>
        <w:t xml:space="preserve"> to a dust collector and a HEPA filter, if required, for removal of radioactive particles.  The collection hood and duct leading to the filter should be designed to minimize deposition of the fines and to facilitate cleaning.</w:t>
      </w:r>
    </w:p>
    <w:p w:rsidR="00743818" w:rsidRPr="00C5312F" w:rsidRDefault="00743818"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9C5AF8" w:rsidRPr="00C5312F" w:rsidRDefault="009C5AF8" w:rsidP="00373EC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 xml:space="preserve">Scrap and </w:t>
      </w:r>
      <w:proofErr w:type="spellStart"/>
      <w:r w:rsidRPr="00C5312F">
        <w:rPr>
          <w:rFonts w:ascii="Arial" w:hAnsi="Arial" w:cs="Arial"/>
          <w:sz w:val="22"/>
          <w:szCs w:val="22"/>
        </w:rPr>
        <w:t>swarf</w:t>
      </w:r>
      <w:proofErr w:type="spellEnd"/>
      <w:r w:rsidRPr="00C5312F">
        <w:rPr>
          <w:rFonts w:ascii="Arial" w:hAnsi="Arial" w:cs="Arial"/>
          <w:sz w:val="22"/>
          <w:szCs w:val="22"/>
        </w:rPr>
        <w:t xml:space="preserve"> generated by machining operations and accumulated in the immediate area are swept as frequently as necessary and collected under water in covered metal containers.  Such collections should be removed daily from the process areas.  Dust and sludge collected in the dust separators and ducts should be removed as often as necessary.</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Pr="00C5312F" w:rsidRDefault="009C5AF8" w:rsidP="00373EC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Extinguishing agents suitable for the particular metal fire, as well as suitable scoops or applicators, are readily available to the operator performing the machining.</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Pr="00C5312F" w:rsidRDefault="00313A21"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3</w:t>
      </w:r>
      <w:r w:rsidR="009C5AF8" w:rsidRPr="00C5312F">
        <w:rPr>
          <w:rFonts w:ascii="Arial" w:hAnsi="Arial" w:cs="Arial"/>
          <w:sz w:val="22"/>
          <w:szCs w:val="22"/>
        </w:rPr>
        <w:t>.</w:t>
      </w:r>
      <w:r w:rsidR="009C5AF8" w:rsidRPr="00C5312F">
        <w:rPr>
          <w:rFonts w:ascii="Arial" w:hAnsi="Arial" w:cs="Arial"/>
          <w:sz w:val="22"/>
          <w:szCs w:val="22"/>
        </w:rPr>
        <w:tab/>
        <w:t>Incinerators</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AF8" w:rsidRPr="00C5312F" w:rsidRDefault="009C5AF8" w:rsidP="00373EC0">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Incinerators are separated from the remainder of the facility by fire barriers having a minimum 1</w:t>
      </w:r>
      <w:r w:rsidRPr="00C5312F">
        <w:rPr>
          <w:rFonts w:ascii="Arial" w:hAnsi="Arial" w:cs="Arial"/>
          <w:sz w:val="22"/>
          <w:szCs w:val="22"/>
        </w:rPr>
        <w:noBreakHyphen/>
        <w:t>hour fire resistance rating.</w:t>
      </w:r>
    </w:p>
    <w:p w:rsidR="009C5AF8" w:rsidRPr="00C5312F" w:rsidRDefault="00AF5EF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ab/>
      </w:r>
    </w:p>
    <w:p w:rsidR="009C5AF8" w:rsidRPr="00C5312F" w:rsidRDefault="009C5AF8" w:rsidP="00373EC0">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 xml:space="preserve">The exhaust from an incinerator that is used to burn radioactive contaminated waste is ducted to a filtration system before release to the environment.  The exhaust may also be ducted to the facility </w:t>
      </w:r>
      <w:r w:rsidR="0035589D" w:rsidRPr="00C5312F">
        <w:rPr>
          <w:rFonts w:ascii="Arial" w:hAnsi="Arial" w:cs="Arial"/>
          <w:sz w:val="22"/>
          <w:szCs w:val="22"/>
        </w:rPr>
        <w:t>off-gas</w:t>
      </w:r>
      <w:r w:rsidRPr="00C5312F">
        <w:rPr>
          <w:rFonts w:ascii="Arial" w:hAnsi="Arial" w:cs="Arial"/>
          <w:sz w:val="22"/>
          <w:szCs w:val="22"/>
        </w:rPr>
        <w:t xml:space="preserve"> system.</w:t>
      </w:r>
    </w:p>
    <w:p w:rsidR="009C5AF8" w:rsidRPr="00C5312F" w:rsidRDefault="009C5AF8"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313A21"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u w:val="single"/>
        </w:rPr>
      </w:pPr>
      <w:r w:rsidRPr="00C5312F">
        <w:rPr>
          <w:rFonts w:ascii="Arial" w:hAnsi="Arial" w:cs="Arial"/>
          <w:sz w:val="22"/>
          <w:szCs w:val="22"/>
        </w:rPr>
        <w:t>4</w:t>
      </w:r>
      <w:r w:rsidR="009C5AF8" w:rsidRPr="00C5312F">
        <w:rPr>
          <w:rFonts w:ascii="Arial" w:hAnsi="Arial" w:cs="Arial"/>
          <w:sz w:val="22"/>
          <w:szCs w:val="22"/>
        </w:rPr>
        <w:t>.</w:t>
      </w:r>
      <w:r w:rsidR="009C5AF8" w:rsidRPr="00C5312F">
        <w:rPr>
          <w:rFonts w:ascii="Arial" w:hAnsi="Arial" w:cs="Arial"/>
          <w:sz w:val="22"/>
          <w:szCs w:val="22"/>
        </w:rPr>
        <w:tab/>
        <w:t>Boilers and Boiler Furnaces</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607"/>
        <w:rPr>
          <w:rFonts w:ascii="Arial" w:hAnsi="Arial" w:cs="Arial"/>
          <w:sz w:val="22"/>
          <w:szCs w:val="22"/>
        </w:rPr>
      </w:pPr>
    </w:p>
    <w:p w:rsidR="009C5AF8" w:rsidRPr="00C5312F" w:rsidRDefault="009C5AF8" w:rsidP="00373EC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Boilers for the supply of steam for process operation and boiler furnaces are separated from the remainder of the facility by fire barriers having a minimum 1</w:t>
      </w:r>
      <w:r w:rsidR="00633664">
        <w:rPr>
          <w:rFonts w:ascii="Arial" w:hAnsi="Arial" w:cs="Arial"/>
          <w:sz w:val="22"/>
          <w:szCs w:val="22"/>
        </w:rPr>
        <w:t>-</w:t>
      </w:r>
      <w:r w:rsidRPr="00C5312F">
        <w:rPr>
          <w:rFonts w:ascii="Arial" w:hAnsi="Arial" w:cs="Arial"/>
          <w:sz w:val="22"/>
          <w:szCs w:val="22"/>
        </w:rPr>
        <w:t>hour fire resistance rating.</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Pr="00C5312F" w:rsidRDefault="009C5AF8" w:rsidP="00373EC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The fuel storage tanks are separated from the furnace area by fire barriers having a minimum 1</w:t>
      </w:r>
      <w:r w:rsidR="00633664">
        <w:rPr>
          <w:rFonts w:ascii="Arial" w:hAnsi="Arial" w:cs="Arial"/>
          <w:sz w:val="22"/>
          <w:szCs w:val="22"/>
        </w:rPr>
        <w:t>-</w:t>
      </w:r>
      <w:r w:rsidRPr="00C5312F">
        <w:rPr>
          <w:rFonts w:ascii="Arial" w:hAnsi="Arial" w:cs="Arial"/>
          <w:sz w:val="22"/>
          <w:szCs w:val="22"/>
        </w:rPr>
        <w:t>hour fire resistance rating</w:t>
      </w:r>
      <w:r w:rsidR="00415092">
        <w:rPr>
          <w:rFonts w:ascii="Arial" w:hAnsi="Arial" w:cs="Arial"/>
          <w:sz w:val="22"/>
          <w:szCs w:val="22"/>
        </w:rPr>
        <w:t>,</w:t>
      </w:r>
      <w:r w:rsidRPr="00C5312F">
        <w:rPr>
          <w:rFonts w:ascii="Arial" w:hAnsi="Arial" w:cs="Arial"/>
          <w:sz w:val="22"/>
          <w:szCs w:val="22"/>
        </w:rPr>
        <w:t xml:space="preserve"> and the fuel lines are laid out to minimize </w:t>
      </w:r>
      <w:r w:rsidR="00415092">
        <w:rPr>
          <w:rFonts w:ascii="Arial" w:hAnsi="Arial" w:cs="Arial"/>
          <w:sz w:val="22"/>
          <w:szCs w:val="22"/>
        </w:rPr>
        <w:t xml:space="preserve">the </w:t>
      </w:r>
      <w:r w:rsidRPr="00C5312F">
        <w:rPr>
          <w:rFonts w:ascii="Arial" w:hAnsi="Arial" w:cs="Arial"/>
          <w:sz w:val="22"/>
          <w:szCs w:val="22"/>
        </w:rPr>
        <w:t>possibility of damage.</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AF8" w:rsidRPr="00C5312F" w:rsidRDefault="00313A21"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5</w:t>
      </w:r>
      <w:r w:rsidR="00A81913">
        <w:rPr>
          <w:rFonts w:ascii="Arial" w:hAnsi="Arial" w:cs="Arial"/>
          <w:sz w:val="22"/>
          <w:szCs w:val="22"/>
        </w:rPr>
        <w:t>.</w:t>
      </w:r>
      <w:r w:rsidR="00A81913">
        <w:rPr>
          <w:rFonts w:ascii="Arial" w:hAnsi="Arial" w:cs="Arial"/>
          <w:sz w:val="22"/>
          <w:szCs w:val="22"/>
        </w:rPr>
        <w:tab/>
        <w:t>Stationary Combustion Engines</w:t>
      </w:r>
      <w:r w:rsidR="009C5AF8" w:rsidRPr="00C5312F">
        <w:rPr>
          <w:rFonts w:ascii="Arial" w:hAnsi="Arial" w:cs="Arial"/>
          <w:sz w:val="22"/>
          <w:szCs w:val="22"/>
        </w:rPr>
        <w:t xml:space="preserve"> </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AF8" w:rsidRPr="00C5312F" w:rsidRDefault="009C5AF8" w:rsidP="00373EC0">
      <w:pPr>
        <w:numPr>
          <w:ilvl w:val="0"/>
          <w:numId w:val="8"/>
        </w:num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Stationary combustion engines located</w:t>
      </w:r>
      <w:r w:rsidR="009E0698" w:rsidRPr="00C5312F">
        <w:rPr>
          <w:rFonts w:ascii="Arial" w:hAnsi="Arial" w:cs="Arial"/>
          <w:sz w:val="22"/>
          <w:szCs w:val="22"/>
        </w:rPr>
        <w:t xml:space="preserve"> in part of a structure housing </w:t>
      </w:r>
      <w:r w:rsidRPr="00C5312F">
        <w:rPr>
          <w:rFonts w:ascii="Arial" w:hAnsi="Arial" w:cs="Arial"/>
          <w:sz w:val="22"/>
          <w:szCs w:val="22"/>
        </w:rPr>
        <w:t xml:space="preserve">fuel processes are in enclosures </w:t>
      </w:r>
      <w:r w:rsidR="009E0698" w:rsidRPr="00C5312F">
        <w:rPr>
          <w:rFonts w:ascii="Arial" w:hAnsi="Arial" w:cs="Arial"/>
          <w:sz w:val="22"/>
          <w:szCs w:val="22"/>
        </w:rPr>
        <w:t xml:space="preserve">having a fire resistance rating </w:t>
      </w:r>
      <w:r w:rsidRPr="00C5312F">
        <w:rPr>
          <w:rFonts w:ascii="Arial" w:hAnsi="Arial" w:cs="Arial"/>
          <w:sz w:val="22"/>
          <w:szCs w:val="22"/>
        </w:rPr>
        <w:t xml:space="preserve">of at least 1 hour.  </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Pr="00C5312F" w:rsidRDefault="009C5AF8" w:rsidP="00373EC0">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Fuel storage tanks, except for day tank</w:t>
      </w:r>
      <w:r w:rsidR="000F0787">
        <w:rPr>
          <w:rFonts w:ascii="Arial" w:hAnsi="Arial" w:cs="Arial"/>
          <w:sz w:val="22"/>
          <w:szCs w:val="22"/>
        </w:rPr>
        <w:t>s are located outside the room.</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Pr="00C5312F" w:rsidRDefault="009C5AF8" w:rsidP="00373EC0">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The engine exhaust system will prevent ignition of any combustible material by contact with hot metal surfaces or by leaking exhaust gases or sparks.</w:t>
      </w:r>
    </w:p>
    <w:p w:rsidR="00743818" w:rsidRDefault="00743818"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8" w:author="btc1" w:date="2014-01-22T15:10:00Z"/>
          <w:rFonts w:ascii="Arial" w:hAnsi="Arial" w:cs="Arial"/>
          <w:sz w:val="22"/>
          <w:szCs w:val="22"/>
        </w:rPr>
        <w:sectPr w:rsidR="00743818" w:rsidSect="00743818">
          <w:footerReference w:type="first" r:id="rId19"/>
          <w:pgSz w:w="12240" w:h="15840" w:code="1"/>
          <w:pgMar w:top="1440" w:right="1440" w:bottom="1440" w:left="1440" w:header="1440" w:footer="1440" w:gutter="0"/>
          <w:cols w:space="720"/>
          <w:noEndnote/>
          <w:titlePg/>
          <w:docGrid w:linePitch="326"/>
        </w:sectPr>
      </w:pPr>
    </w:p>
    <w:p w:rsidR="009C5AF8" w:rsidRPr="00C5312F" w:rsidRDefault="009C5AF8"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C5AF8" w:rsidRPr="00C5312F" w:rsidRDefault="00313A21" w:rsidP="004E5D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6</w:t>
      </w:r>
      <w:r w:rsidR="009C5AF8" w:rsidRPr="00C5312F">
        <w:rPr>
          <w:rFonts w:ascii="Arial" w:hAnsi="Arial" w:cs="Arial"/>
          <w:sz w:val="22"/>
          <w:szCs w:val="22"/>
        </w:rPr>
        <w:t>.</w:t>
      </w:r>
      <w:r w:rsidR="009C5AF8" w:rsidRPr="00C5312F">
        <w:rPr>
          <w:rFonts w:ascii="Arial" w:hAnsi="Arial" w:cs="Arial"/>
          <w:sz w:val="22"/>
          <w:szCs w:val="22"/>
        </w:rPr>
        <w:tab/>
        <w:t>Storage and Handling of Flammable and Combustible Liquids and Gases</w:t>
      </w:r>
    </w:p>
    <w:p w:rsidR="009C5AF8" w:rsidRPr="00C5312F" w:rsidRDefault="00047E2C"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ab/>
      </w:r>
    </w:p>
    <w:p w:rsidR="009C5AF8" w:rsidRPr="00C5312F" w:rsidRDefault="009C5AF8" w:rsidP="00373EC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Indoor storage of flammable a</w:t>
      </w:r>
      <w:r w:rsidR="009E0698" w:rsidRPr="00C5312F">
        <w:rPr>
          <w:rFonts w:ascii="Arial" w:hAnsi="Arial" w:cs="Arial"/>
          <w:sz w:val="22"/>
          <w:szCs w:val="22"/>
        </w:rPr>
        <w:t xml:space="preserve">nd combustible liquids </w:t>
      </w:r>
      <w:r w:rsidR="00415092">
        <w:rPr>
          <w:rFonts w:ascii="Arial" w:hAnsi="Arial" w:cs="Arial"/>
          <w:sz w:val="22"/>
          <w:szCs w:val="22"/>
        </w:rPr>
        <w:t xml:space="preserve">is </w:t>
      </w:r>
      <w:r w:rsidR="009E0698" w:rsidRPr="00C5312F">
        <w:rPr>
          <w:rFonts w:ascii="Arial" w:hAnsi="Arial" w:cs="Arial"/>
          <w:sz w:val="22"/>
          <w:szCs w:val="22"/>
        </w:rPr>
        <w:t xml:space="preserve">only </w:t>
      </w:r>
      <w:r w:rsidRPr="00C5312F">
        <w:rPr>
          <w:rFonts w:ascii="Arial" w:hAnsi="Arial" w:cs="Arial"/>
          <w:sz w:val="22"/>
          <w:szCs w:val="22"/>
        </w:rPr>
        <w:t xml:space="preserve">permitted </w:t>
      </w:r>
      <w:r w:rsidR="00DB0ABC">
        <w:rPr>
          <w:rFonts w:ascii="Arial" w:hAnsi="Arial" w:cs="Arial"/>
          <w:sz w:val="22"/>
          <w:szCs w:val="22"/>
        </w:rPr>
        <w:t>i</w:t>
      </w:r>
      <w:r w:rsidRPr="00C5312F">
        <w:rPr>
          <w:rFonts w:ascii="Arial" w:hAnsi="Arial" w:cs="Arial"/>
          <w:sz w:val="22"/>
          <w:szCs w:val="22"/>
        </w:rPr>
        <w:t>n limited quantities in approved closed containers for the purpose of day</w:t>
      </w:r>
      <w:r w:rsidRPr="00C5312F">
        <w:rPr>
          <w:rFonts w:ascii="Arial" w:hAnsi="Arial" w:cs="Arial"/>
          <w:sz w:val="22"/>
          <w:szCs w:val="22"/>
        </w:rPr>
        <w:noBreakHyphen/>
        <w:t>use (such as for diesel engine operation) and maintenance work.</w:t>
      </w:r>
    </w:p>
    <w:p w:rsidR="009C5AF8" w:rsidRPr="00C5312F" w:rsidRDefault="009C5AF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9C5AF8" w:rsidRDefault="009C5AF8" w:rsidP="00373EC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Appropriate portable fire extinguishers are available in the affected area.</w:t>
      </w:r>
    </w:p>
    <w:p w:rsidR="00743818" w:rsidRPr="00C5312F" w:rsidRDefault="00743818"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E3952" w:rsidRPr="00A81913" w:rsidRDefault="00744127"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02.02</w:t>
      </w:r>
      <w:r w:rsidR="00AE3952" w:rsidRPr="00C5312F">
        <w:rPr>
          <w:rFonts w:ascii="Arial" w:hAnsi="Arial" w:cs="Arial"/>
          <w:sz w:val="22"/>
          <w:szCs w:val="22"/>
        </w:rPr>
        <w:tab/>
      </w:r>
      <w:r w:rsidR="00DF1299" w:rsidRPr="00A81913">
        <w:rPr>
          <w:rFonts w:ascii="Arial" w:hAnsi="Arial" w:cs="Arial"/>
          <w:sz w:val="22"/>
          <w:szCs w:val="22"/>
          <w:u w:val="single"/>
        </w:rPr>
        <w:t>Fire Detection Systems</w:t>
      </w:r>
      <w:r w:rsidR="00A81913">
        <w:rPr>
          <w:rFonts w:ascii="Arial" w:hAnsi="Arial" w:cs="Arial"/>
          <w:sz w:val="22"/>
          <w:szCs w:val="22"/>
        </w:rPr>
        <w:t>.</w:t>
      </w:r>
    </w:p>
    <w:p w:rsidR="00AE3952" w:rsidRPr="00C5312F" w:rsidRDefault="00AE3952"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F1299" w:rsidRPr="00C5312F" w:rsidRDefault="00AE3952" w:rsidP="00373EC0">
      <w:pPr>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8175FA">
        <w:rPr>
          <w:rFonts w:ascii="Arial" w:hAnsi="Arial" w:cs="Arial"/>
          <w:sz w:val="22"/>
          <w:szCs w:val="22"/>
        </w:rPr>
        <w:t>Inspection Requirement.</w:t>
      </w:r>
      <w:r w:rsidRPr="00C5312F">
        <w:rPr>
          <w:rFonts w:ascii="Arial" w:hAnsi="Arial" w:cs="Arial"/>
          <w:sz w:val="22"/>
          <w:szCs w:val="22"/>
        </w:rPr>
        <w:t xml:space="preserve"> </w:t>
      </w:r>
      <w:r w:rsidR="00DF1299" w:rsidRPr="00C5312F">
        <w:rPr>
          <w:rFonts w:ascii="Arial" w:hAnsi="Arial" w:cs="Arial"/>
          <w:sz w:val="22"/>
          <w:szCs w:val="22"/>
        </w:rPr>
        <w:t>Determine whether the physical condition of the fire detection devices is adequate</w:t>
      </w:r>
      <w:r w:rsidR="00415092">
        <w:rPr>
          <w:rFonts w:ascii="Arial" w:hAnsi="Arial" w:cs="Arial"/>
          <w:sz w:val="22"/>
          <w:szCs w:val="22"/>
        </w:rPr>
        <w:t>,</w:t>
      </w:r>
      <w:r w:rsidR="00DF1299" w:rsidRPr="00C5312F">
        <w:rPr>
          <w:rFonts w:ascii="Arial" w:hAnsi="Arial" w:cs="Arial"/>
          <w:sz w:val="22"/>
          <w:szCs w:val="22"/>
        </w:rPr>
        <w:t xml:space="preserve"> and note any that show physical damage, blockage, or potential interference with functionality</w:t>
      </w:r>
      <w:r w:rsidR="00313A21" w:rsidRPr="00C5312F">
        <w:rPr>
          <w:rFonts w:ascii="Arial" w:hAnsi="Arial" w:cs="Arial"/>
          <w:sz w:val="22"/>
          <w:szCs w:val="22"/>
        </w:rPr>
        <w:t>.</w:t>
      </w:r>
    </w:p>
    <w:p w:rsidR="00313A21" w:rsidRPr="00C5312F" w:rsidRDefault="00313A21" w:rsidP="004C5114">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313A21" w:rsidRPr="008175FA" w:rsidRDefault="00313A21" w:rsidP="00373EC0">
      <w:pPr>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8" w:hanging="634"/>
        <w:rPr>
          <w:rFonts w:ascii="Arial" w:hAnsi="Arial" w:cs="Arial"/>
          <w:sz w:val="22"/>
          <w:szCs w:val="22"/>
        </w:rPr>
      </w:pPr>
      <w:r w:rsidRPr="008175FA">
        <w:rPr>
          <w:rFonts w:ascii="Arial" w:hAnsi="Arial" w:cs="Arial"/>
          <w:sz w:val="22"/>
          <w:szCs w:val="22"/>
        </w:rPr>
        <w:t>Inspection Guidance.</w:t>
      </w:r>
    </w:p>
    <w:p w:rsidR="00313A21" w:rsidRPr="00C5312F" w:rsidRDefault="00313A21" w:rsidP="004C5114">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313A21" w:rsidRPr="00C5312F" w:rsidRDefault="00415092" w:rsidP="00373EC0">
      <w:pPr>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o</w:t>
      </w:r>
      <w:r w:rsidR="00313A21" w:rsidRPr="00C5312F">
        <w:rPr>
          <w:rFonts w:ascii="Arial" w:hAnsi="Arial" w:cs="Arial"/>
          <w:sz w:val="22"/>
          <w:szCs w:val="22"/>
        </w:rPr>
        <w:t>perators receive visual and audible indication, either from a control room or at a central staffed location, that a fire detection system has been activated.</w:t>
      </w:r>
    </w:p>
    <w:p w:rsidR="00313A21" w:rsidRDefault="00313A21"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313A21" w:rsidRPr="00C5312F" w:rsidRDefault="00415092" w:rsidP="00373EC0">
      <w:pPr>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o</w:t>
      </w:r>
      <w:r w:rsidR="00313A21" w:rsidRPr="00C5312F">
        <w:rPr>
          <w:rFonts w:ascii="Arial" w:hAnsi="Arial" w:cs="Arial"/>
          <w:sz w:val="22"/>
          <w:szCs w:val="22"/>
        </w:rPr>
        <w:t>perators receive indication of where the activated fire detection system is located.</w:t>
      </w:r>
    </w:p>
    <w:p w:rsidR="00313A21" w:rsidRPr="00C5312F" w:rsidRDefault="00313A21"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313A21" w:rsidRPr="00C5312F" w:rsidRDefault="00415092" w:rsidP="00373EC0">
      <w:pPr>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e</w:t>
      </w:r>
      <w:r w:rsidR="00313A21" w:rsidRPr="00C5312F">
        <w:rPr>
          <w:rFonts w:ascii="Arial" w:hAnsi="Arial" w:cs="Arial"/>
          <w:sz w:val="22"/>
          <w:szCs w:val="22"/>
        </w:rPr>
        <w:t>ach fire detection panel receives power from two different sources.</w:t>
      </w:r>
    </w:p>
    <w:p w:rsidR="00313A21" w:rsidRPr="00C5312F" w:rsidRDefault="00313A21"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313A21" w:rsidRPr="00C5312F" w:rsidRDefault="00880595" w:rsidP="00373EC0">
      <w:pPr>
        <w:numPr>
          <w:ilvl w:val="1"/>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w:t>
      </w:r>
      <w:r w:rsidR="00415092">
        <w:rPr>
          <w:rFonts w:ascii="Arial" w:hAnsi="Arial" w:cs="Arial"/>
          <w:sz w:val="22"/>
          <w:szCs w:val="22"/>
        </w:rPr>
        <w:t>onfirm a</w:t>
      </w:r>
      <w:r w:rsidR="00313A21" w:rsidRPr="00C5312F">
        <w:rPr>
          <w:rFonts w:ascii="Arial" w:hAnsi="Arial" w:cs="Arial"/>
          <w:sz w:val="22"/>
          <w:szCs w:val="22"/>
        </w:rPr>
        <w:t>ll fire detection circuits are electronically supervised to provide indication (trouble alarm) of any identified faulted condition.</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
        <w:rPr>
          <w:rFonts w:ascii="Arial" w:hAnsi="Arial" w:cs="Arial"/>
          <w:sz w:val="22"/>
          <w:szCs w:val="22"/>
        </w:rPr>
      </w:pP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02.03</w:t>
      </w:r>
      <w:r w:rsidRPr="00C5312F">
        <w:rPr>
          <w:rFonts w:ascii="Arial" w:hAnsi="Arial" w:cs="Arial"/>
          <w:sz w:val="22"/>
          <w:szCs w:val="22"/>
        </w:rPr>
        <w:tab/>
      </w:r>
      <w:r w:rsidR="00DF1299" w:rsidRPr="00A81913">
        <w:rPr>
          <w:rFonts w:ascii="Arial" w:hAnsi="Arial" w:cs="Arial"/>
          <w:sz w:val="22"/>
          <w:szCs w:val="22"/>
          <w:u w:val="single"/>
        </w:rPr>
        <w:t>Water-based Fire Suppression Systems</w:t>
      </w:r>
      <w:r w:rsidR="006432BA" w:rsidRPr="00C5312F">
        <w:rPr>
          <w:rFonts w:ascii="Arial" w:hAnsi="Arial" w:cs="Arial"/>
          <w:sz w:val="22"/>
          <w:szCs w:val="22"/>
        </w:rPr>
        <w:t>.</w:t>
      </w:r>
    </w:p>
    <w:p w:rsidR="00DE3A35" w:rsidRPr="004E5DF4"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DE3A35" w:rsidP="00373EC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E5DF4">
        <w:rPr>
          <w:rFonts w:ascii="Arial" w:hAnsi="Arial" w:cs="Arial"/>
          <w:sz w:val="22"/>
          <w:szCs w:val="22"/>
        </w:rPr>
        <w:t>Inspection Requirement.</w:t>
      </w:r>
      <w:r w:rsidRPr="00C5312F">
        <w:rPr>
          <w:rFonts w:ascii="Arial" w:hAnsi="Arial" w:cs="Arial"/>
          <w:sz w:val="22"/>
          <w:szCs w:val="22"/>
        </w:rPr>
        <w:t xml:space="preserve"> </w:t>
      </w:r>
      <w:ins w:id="9" w:author="KAB7" w:date="2014-01-08T09:27:00Z">
        <w:r w:rsidR="008175FA">
          <w:rPr>
            <w:rFonts w:ascii="Arial" w:hAnsi="Arial" w:cs="Arial"/>
            <w:sz w:val="22"/>
            <w:szCs w:val="22"/>
          </w:rPr>
          <w:t xml:space="preserve"> </w:t>
        </w:r>
      </w:ins>
      <w:r w:rsidR="00FC57A1" w:rsidRPr="00C5312F">
        <w:rPr>
          <w:rFonts w:ascii="Arial" w:hAnsi="Arial" w:cs="Arial"/>
          <w:sz w:val="22"/>
          <w:szCs w:val="22"/>
        </w:rPr>
        <w:t xml:space="preserve">Determine whether the licensee or certificate holder </w:t>
      </w:r>
      <w:r w:rsidR="00D935AB">
        <w:rPr>
          <w:rFonts w:ascii="Arial" w:hAnsi="Arial" w:cs="Arial"/>
          <w:sz w:val="22"/>
          <w:szCs w:val="22"/>
        </w:rPr>
        <w:t xml:space="preserve">carries out its responsibility </w:t>
      </w:r>
      <w:r w:rsidR="003947DC">
        <w:rPr>
          <w:rFonts w:ascii="Arial" w:hAnsi="Arial" w:cs="Arial"/>
          <w:sz w:val="22"/>
          <w:szCs w:val="22"/>
        </w:rPr>
        <w:t xml:space="preserve">for </w:t>
      </w:r>
      <w:r w:rsidR="00FC57A1" w:rsidRPr="00C5312F">
        <w:rPr>
          <w:rFonts w:ascii="Arial" w:hAnsi="Arial" w:cs="Arial"/>
          <w:sz w:val="22"/>
          <w:szCs w:val="22"/>
        </w:rPr>
        <w:t>maintain</w:t>
      </w:r>
      <w:r w:rsidR="003947DC">
        <w:rPr>
          <w:rFonts w:ascii="Arial" w:hAnsi="Arial" w:cs="Arial"/>
          <w:sz w:val="22"/>
          <w:szCs w:val="22"/>
        </w:rPr>
        <w:t>ing</w:t>
      </w:r>
      <w:r w:rsidR="00FC57A1" w:rsidRPr="00C5312F">
        <w:rPr>
          <w:rFonts w:ascii="Arial" w:hAnsi="Arial" w:cs="Arial"/>
          <w:sz w:val="22"/>
          <w:szCs w:val="22"/>
        </w:rPr>
        <w:t xml:space="preserve"> suppression systems available, operable, and in proper material condition.</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E3A35" w:rsidRPr="004E5DF4" w:rsidRDefault="00DE3A35" w:rsidP="00373EC0">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E5DF4">
        <w:rPr>
          <w:rFonts w:ascii="Arial" w:hAnsi="Arial" w:cs="Arial"/>
          <w:sz w:val="22"/>
          <w:szCs w:val="22"/>
        </w:rPr>
        <w:t>Inspection Guidance.</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E3A35" w:rsidRPr="00C5312F" w:rsidRDefault="004B5728"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o</w:t>
      </w:r>
      <w:r w:rsidR="00DE3A35" w:rsidRPr="00C5312F">
        <w:rPr>
          <w:rFonts w:ascii="Arial" w:hAnsi="Arial" w:cs="Arial"/>
          <w:sz w:val="22"/>
          <w:szCs w:val="22"/>
        </w:rPr>
        <w:t xml:space="preserve">perators receive visual and audible indication, either from a control room or at a central staffed location, that the </w:t>
      </w:r>
      <w:r w:rsidR="003B6200">
        <w:rPr>
          <w:rFonts w:ascii="Arial" w:hAnsi="Arial" w:cs="Arial"/>
          <w:sz w:val="22"/>
          <w:szCs w:val="22"/>
        </w:rPr>
        <w:t>water-</w:t>
      </w:r>
      <w:r w:rsidR="003B6200" w:rsidRPr="00C5312F">
        <w:rPr>
          <w:rFonts w:ascii="Arial" w:hAnsi="Arial" w:cs="Arial"/>
          <w:sz w:val="22"/>
          <w:szCs w:val="22"/>
        </w:rPr>
        <w:t>based</w:t>
      </w:r>
      <w:r w:rsidR="00DE3A35" w:rsidRPr="00C5312F">
        <w:rPr>
          <w:rFonts w:ascii="Arial" w:hAnsi="Arial" w:cs="Arial"/>
          <w:sz w:val="22"/>
          <w:szCs w:val="22"/>
        </w:rPr>
        <w:t xml:space="preserve"> fire suppression system has been activated.</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Pr="00C5312F" w:rsidRDefault="004B5728"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o</w:t>
      </w:r>
      <w:r w:rsidR="00DE3A35" w:rsidRPr="00C5312F">
        <w:rPr>
          <w:rFonts w:ascii="Arial" w:hAnsi="Arial" w:cs="Arial"/>
          <w:sz w:val="22"/>
          <w:szCs w:val="22"/>
        </w:rPr>
        <w:t xml:space="preserve">perators receive indication of where the activated </w:t>
      </w:r>
      <w:r w:rsidR="003B6200">
        <w:rPr>
          <w:rFonts w:ascii="Arial" w:hAnsi="Arial" w:cs="Arial"/>
          <w:sz w:val="22"/>
          <w:szCs w:val="22"/>
        </w:rPr>
        <w:t>water-</w:t>
      </w:r>
      <w:r w:rsidR="003B6200" w:rsidRPr="00C5312F">
        <w:rPr>
          <w:rFonts w:ascii="Arial" w:hAnsi="Arial" w:cs="Arial"/>
          <w:sz w:val="22"/>
          <w:szCs w:val="22"/>
        </w:rPr>
        <w:t>based</w:t>
      </w:r>
      <w:r w:rsidR="00DE3A35" w:rsidRPr="00C5312F">
        <w:rPr>
          <w:rFonts w:ascii="Arial" w:hAnsi="Arial" w:cs="Arial"/>
          <w:sz w:val="22"/>
          <w:szCs w:val="22"/>
        </w:rPr>
        <w:t xml:space="preserve"> fire suppression system is located.</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743818" w:rsidRDefault="004B5728"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sectPr w:rsidR="00743818" w:rsidSect="00743818">
          <w:footerReference w:type="first" r:id="rId20"/>
          <w:pgSz w:w="12240" w:h="15840" w:code="1"/>
          <w:pgMar w:top="1440" w:right="1440" w:bottom="1440" w:left="1440" w:header="1440" w:footer="1440" w:gutter="0"/>
          <w:cols w:space="720"/>
          <w:noEndnote/>
          <w:titlePg/>
          <w:docGrid w:linePitch="326"/>
        </w:sectPr>
      </w:pPr>
      <w:r>
        <w:rPr>
          <w:rFonts w:ascii="Arial" w:hAnsi="Arial" w:cs="Arial"/>
          <w:sz w:val="22"/>
          <w:szCs w:val="22"/>
        </w:rPr>
        <w:t>Confirm o</w:t>
      </w:r>
      <w:r w:rsidR="00DE3A35" w:rsidRPr="00C5312F">
        <w:rPr>
          <w:rFonts w:ascii="Arial" w:hAnsi="Arial" w:cs="Arial"/>
          <w:sz w:val="22"/>
          <w:szCs w:val="22"/>
        </w:rPr>
        <w:t xml:space="preserve">perators have written procedures available to indicate what actions are required to manually place the </w:t>
      </w:r>
      <w:r w:rsidR="003B6200">
        <w:rPr>
          <w:rFonts w:ascii="Arial" w:hAnsi="Arial" w:cs="Arial"/>
          <w:sz w:val="22"/>
          <w:szCs w:val="22"/>
        </w:rPr>
        <w:t>water-</w:t>
      </w:r>
      <w:r w:rsidR="003B6200" w:rsidRPr="00C5312F">
        <w:rPr>
          <w:rFonts w:ascii="Arial" w:hAnsi="Arial" w:cs="Arial"/>
          <w:sz w:val="22"/>
          <w:szCs w:val="22"/>
        </w:rPr>
        <w:t>based</w:t>
      </w:r>
      <w:r w:rsidR="00DE3A35" w:rsidRPr="00C5312F">
        <w:rPr>
          <w:rFonts w:ascii="Arial" w:hAnsi="Arial" w:cs="Arial"/>
          <w:sz w:val="22"/>
          <w:szCs w:val="22"/>
        </w:rPr>
        <w:t xml:space="preserve"> fire suppression systems into operation.</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Pr="00C5312F" w:rsidRDefault="004B5728"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 xml:space="preserve">Confirm </w:t>
      </w:r>
      <w:r w:rsidR="00DE3A35" w:rsidRPr="00C5312F">
        <w:rPr>
          <w:rFonts w:ascii="Arial" w:hAnsi="Arial" w:cs="Arial"/>
          <w:sz w:val="22"/>
          <w:szCs w:val="22"/>
        </w:rPr>
        <w:t xml:space="preserve">operation of the </w:t>
      </w:r>
      <w:r w:rsidR="00A44A58" w:rsidRPr="00C5312F">
        <w:rPr>
          <w:rFonts w:ascii="Arial" w:hAnsi="Arial" w:cs="Arial"/>
          <w:sz w:val="22"/>
          <w:szCs w:val="22"/>
        </w:rPr>
        <w:t>water-based</w:t>
      </w:r>
      <w:r w:rsidR="00DE3A35" w:rsidRPr="00C5312F">
        <w:rPr>
          <w:rFonts w:ascii="Arial" w:hAnsi="Arial" w:cs="Arial"/>
          <w:sz w:val="22"/>
          <w:szCs w:val="22"/>
        </w:rPr>
        <w:t xml:space="preserve"> fire suppression system is not unacceptably impaired if the system is actuated by the fire detection system and the fire detection system is inoperable, reacts too slowly, or its critical detection attributes are degraded. </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ins w:id="10" w:author="KAB7" w:date="2014-01-10T12:57:00Z"/>
          <w:rFonts w:ascii="Arial" w:hAnsi="Arial" w:cs="Arial"/>
          <w:sz w:val="22"/>
          <w:szCs w:val="22"/>
        </w:rPr>
      </w:pPr>
      <w:r>
        <w:rPr>
          <w:rFonts w:ascii="Arial" w:hAnsi="Arial" w:cs="Arial"/>
          <w:sz w:val="22"/>
          <w:szCs w:val="22"/>
        </w:rPr>
        <w:t>C</w:t>
      </w:r>
      <w:r w:rsidR="004B5728">
        <w:rPr>
          <w:rFonts w:ascii="Arial" w:hAnsi="Arial" w:cs="Arial"/>
          <w:sz w:val="22"/>
          <w:szCs w:val="22"/>
        </w:rPr>
        <w:t>onfirm w</w:t>
      </w:r>
      <w:r w:rsidR="00DE3A35" w:rsidRPr="00C5312F">
        <w:rPr>
          <w:rFonts w:ascii="Arial" w:hAnsi="Arial" w:cs="Arial"/>
          <w:sz w:val="22"/>
          <w:szCs w:val="22"/>
        </w:rPr>
        <w:t xml:space="preserve">ater supply control valves to the system are open and the fire water supply and pumping capability is operable and capable of supplying the water supply demand of the system. </w:t>
      </w:r>
      <w:r w:rsidR="00255869">
        <w:rPr>
          <w:rFonts w:ascii="Arial" w:hAnsi="Arial" w:cs="Arial"/>
          <w:sz w:val="22"/>
          <w:szCs w:val="22"/>
        </w:rPr>
        <w:t xml:space="preserve"> </w:t>
      </w:r>
      <w:r w:rsidR="00DE3A35" w:rsidRPr="00C5312F">
        <w:rPr>
          <w:rFonts w:ascii="Arial" w:hAnsi="Arial" w:cs="Arial"/>
          <w:sz w:val="22"/>
          <w:szCs w:val="22"/>
        </w:rPr>
        <w:t>(Verify through visual observation or surveillance record.)</w:t>
      </w:r>
    </w:p>
    <w:p w:rsidR="00920D99" w:rsidRPr="00C5312F" w:rsidRDefault="00920D99" w:rsidP="00920D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firstLine="0"/>
        <w:rPr>
          <w:rFonts w:ascii="Arial" w:hAnsi="Arial" w:cs="Arial"/>
          <w:sz w:val="22"/>
          <w:szCs w:val="22"/>
        </w:rPr>
      </w:pPr>
    </w:p>
    <w:p w:rsidR="00DE3A35"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ins w:id="11" w:author="KAB7" w:date="2014-01-10T13:05:00Z"/>
          <w:rFonts w:ascii="Arial" w:hAnsi="Arial" w:cs="Arial"/>
          <w:sz w:val="22"/>
          <w:szCs w:val="22"/>
        </w:rPr>
      </w:pPr>
      <w:r>
        <w:rPr>
          <w:rFonts w:ascii="Arial" w:hAnsi="Arial" w:cs="Arial"/>
          <w:sz w:val="22"/>
          <w:szCs w:val="22"/>
        </w:rPr>
        <w:t>Confirm t</w:t>
      </w:r>
      <w:r w:rsidR="00DE3A35" w:rsidRPr="00C5312F">
        <w:rPr>
          <w:rFonts w:ascii="Arial" w:hAnsi="Arial" w:cs="Arial"/>
          <w:sz w:val="22"/>
          <w:szCs w:val="22"/>
        </w:rPr>
        <w:t>he system provides adequate water spray/sprinkler coverage for the in situ hazard the system is protecting.</w:t>
      </w:r>
    </w:p>
    <w:p w:rsidR="00D8768D" w:rsidRPr="00C5312F" w:rsidRDefault="00D8768D" w:rsidP="00D87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firstLine="0"/>
        <w:rPr>
          <w:rFonts w:ascii="Arial" w:hAnsi="Arial" w:cs="Arial"/>
          <w:sz w:val="22"/>
          <w:szCs w:val="22"/>
        </w:rPr>
      </w:pPr>
    </w:p>
    <w:p w:rsidR="00DE3A35" w:rsidRPr="00C5312F"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s</w:t>
      </w:r>
      <w:r w:rsidR="00DE3A35" w:rsidRPr="00C5312F">
        <w:rPr>
          <w:rFonts w:ascii="Arial" w:hAnsi="Arial" w:cs="Arial"/>
          <w:sz w:val="22"/>
          <w:szCs w:val="22"/>
        </w:rPr>
        <w:t xml:space="preserve">prinkler heads and nozzles are not missing, not the wrong type, </w:t>
      </w:r>
      <w:r>
        <w:rPr>
          <w:rFonts w:ascii="Arial" w:hAnsi="Arial" w:cs="Arial"/>
          <w:sz w:val="22"/>
          <w:szCs w:val="22"/>
        </w:rPr>
        <w:t xml:space="preserve">and </w:t>
      </w:r>
      <w:r w:rsidR="00DE3A35" w:rsidRPr="00C5312F">
        <w:rPr>
          <w:rFonts w:ascii="Arial" w:hAnsi="Arial" w:cs="Arial"/>
          <w:sz w:val="22"/>
          <w:szCs w:val="22"/>
        </w:rPr>
        <w:t>are not obstructed by major overhead equipment (e.g., ventilation ducts).  A minimum of 18 inches of clear space below the sprinkler deflector shall be maintained.</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Pr="00C5312F"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m</w:t>
      </w:r>
      <w:r w:rsidR="00DE3A35" w:rsidRPr="00C5312F">
        <w:rPr>
          <w:rFonts w:ascii="Arial" w:hAnsi="Arial" w:cs="Arial"/>
          <w:sz w:val="22"/>
          <w:szCs w:val="22"/>
        </w:rPr>
        <w:t>aterial conditions such as mechanical damage, painted sprinkler heads, corrosion, etc., will not affect performance of the system.</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a</w:t>
      </w:r>
      <w:r w:rsidR="00DE3A35" w:rsidRPr="00C5312F">
        <w:rPr>
          <w:rFonts w:ascii="Arial" w:hAnsi="Arial" w:cs="Arial"/>
          <w:sz w:val="22"/>
          <w:szCs w:val="22"/>
        </w:rPr>
        <w:t xml:space="preserve">dequate drainage is provided in areas protected by water suppression systems.  Verify that a protected room or area has a proper floor drainage system (floor drains are not restricted with debris, plugged, or blanked off) in areas where either </w:t>
      </w:r>
      <w:r w:rsidR="00A44A58" w:rsidRPr="00C5312F">
        <w:rPr>
          <w:rFonts w:ascii="Arial" w:hAnsi="Arial" w:cs="Arial"/>
          <w:sz w:val="22"/>
          <w:szCs w:val="22"/>
        </w:rPr>
        <w:t>water-based</w:t>
      </w:r>
      <w:r w:rsidR="00DE3A35" w:rsidRPr="00C5312F">
        <w:rPr>
          <w:rFonts w:ascii="Arial" w:hAnsi="Arial" w:cs="Arial"/>
          <w:sz w:val="22"/>
          <w:szCs w:val="22"/>
        </w:rPr>
        <w:t xml:space="preserve"> fixed suppression systems or manual fire brigade hose streams are expected.  Determine whether these fire suppression activities could impact operation of critical equipment safety controls (e.g., </w:t>
      </w:r>
      <w:r w:rsidR="00A44A58" w:rsidRPr="00C5312F">
        <w:rPr>
          <w:rFonts w:ascii="Arial" w:hAnsi="Arial" w:cs="Arial"/>
          <w:sz w:val="22"/>
          <w:szCs w:val="22"/>
        </w:rPr>
        <w:t>sprinkler-caused</w:t>
      </w:r>
      <w:r w:rsidR="00DE3A35" w:rsidRPr="00C5312F">
        <w:rPr>
          <w:rFonts w:ascii="Arial" w:hAnsi="Arial" w:cs="Arial"/>
          <w:sz w:val="22"/>
          <w:szCs w:val="22"/>
        </w:rPr>
        <w:t xml:space="preserve"> flooding of other safety controls).</w:t>
      </w:r>
    </w:p>
    <w:p w:rsidR="001F00EA" w:rsidRPr="00C5312F" w:rsidRDefault="001F00E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Pr="00C5312F" w:rsidRDefault="001F00EA"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b</w:t>
      </w:r>
      <w:r w:rsidR="00DE3A35" w:rsidRPr="00C5312F">
        <w:rPr>
          <w:rFonts w:ascii="Arial" w:hAnsi="Arial" w:cs="Arial"/>
          <w:sz w:val="22"/>
          <w:szCs w:val="22"/>
        </w:rPr>
        <w:t xml:space="preserve">uilding modifications </w:t>
      </w:r>
      <w:r>
        <w:rPr>
          <w:rFonts w:ascii="Arial" w:hAnsi="Arial" w:cs="Arial"/>
          <w:sz w:val="22"/>
          <w:szCs w:val="22"/>
        </w:rPr>
        <w:t xml:space="preserve">for </w:t>
      </w:r>
      <w:r w:rsidR="00DE3A35" w:rsidRPr="00C5312F">
        <w:rPr>
          <w:rFonts w:ascii="Arial" w:hAnsi="Arial" w:cs="Arial"/>
          <w:sz w:val="22"/>
          <w:szCs w:val="22"/>
        </w:rPr>
        <w:t xml:space="preserve">the fire </w:t>
      </w:r>
      <w:r>
        <w:rPr>
          <w:rFonts w:ascii="Arial" w:hAnsi="Arial" w:cs="Arial"/>
          <w:sz w:val="22"/>
          <w:szCs w:val="22"/>
        </w:rPr>
        <w:t xml:space="preserve">suppression system </w:t>
      </w:r>
      <w:r w:rsidR="00DE3A35" w:rsidRPr="00C5312F">
        <w:rPr>
          <w:rFonts w:ascii="Arial" w:hAnsi="Arial" w:cs="Arial"/>
          <w:sz w:val="22"/>
          <w:szCs w:val="22"/>
        </w:rPr>
        <w:t>have not compromised the effectiveness of the suppression system.</w:t>
      </w:r>
    </w:p>
    <w:p w:rsidR="00DE3A35" w:rsidRPr="00C5312F" w:rsidRDefault="00DE3A3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E3A35" w:rsidRPr="00C5312F" w:rsidRDefault="0033567F" w:rsidP="00373EC0">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Pr>
          <w:rFonts w:ascii="Arial" w:hAnsi="Arial" w:cs="Arial"/>
          <w:sz w:val="22"/>
          <w:szCs w:val="22"/>
        </w:rPr>
        <w:t>Confirm a</w:t>
      </w:r>
      <w:r w:rsidR="00DE3A35" w:rsidRPr="00C5312F">
        <w:rPr>
          <w:rFonts w:ascii="Arial" w:hAnsi="Arial" w:cs="Arial"/>
          <w:sz w:val="22"/>
          <w:szCs w:val="22"/>
        </w:rPr>
        <w:t xml:space="preserve">ny modifications to the sprinkler system (i.e. additional sprinklers to cover an additional hazard) do not degrade the hydraulic performance of the original designed system. </w:t>
      </w:r>
      <w:r w:rsidR="00255869">
        <w:rPr>
          <w:rFonts w:ascii="Arial" w:hAnsi="Arial" w:cs="Arial"/>
          <w:sz w:val="22"/>
          <w:szCs w:val="22"/>
        </w:rPr>
        <w:t xml:space="preserve"> </w:t>
      </w:r>
      <w:r w:rsidR="00DE3A35" w:rsidRPr="00C5312F">
        <w:rPr>
          <w:rFonts w:ascii="Arial" w:hAnsi="Arial" w:cs="Arial"/>
          <w:sz w:val="22"/>
          <w:szCs w:val="22"/>
        </w:rPr>
        <w:t>(Review hydraulic analysis of modification.)</w:t>
      </w:r>
    </w:p>
    <w:p w:rsidR="00DF1299" w:rsidRPr="00C5312F"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
        <w:rPr>
          <w:rFonts w:ascii="Arial" w:hAnsi="Arial" w:cs="Arial"/>
          <w:sz w:val="22"/>
          <w:szCs w:val="22"/>
        </w:rPr>
      </w:pPr>
    </w:p>
    <w:p w:rsidR="008D2D2A" w:rsidRPr="00C5312F" w:rsidRDefault="00F32447"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02.04</w:t>
      </w:r>
      <w:ins w:id="12" w:author="KAB7" w:date="2014-01-08T10:05:00Z">
        <w:r w:rsidR="00716156">
          <w:rPr>
            <w:rFonts w:ascii="Arial" w:hAnsi="Arial" w:cs="Arial"/>
            <w:sz w:val="22"/>
            <w:szCs w:val="22"/>
          </w:rPr>
          <w:tab/>
        </w:r>
      </w:ins>
      <w:r w:rsidR="00DF1299" w:rsidRPr="00C5312F">
        <w:rPr>
          <w:rFonts w:ascii="Arial" w:hAnsi="Arial" w:cs="Arial"/>
          <w:sz w:val="22"/>
          <w:szCs w:val="22"/>
          <w:u w:val="single"/>
        </w:rPr>
        <w:t>Gaseous Fire Suppression Systems</w:t>
      </w:r>
      <w:r w:rsidR="00DF1299" w:rsidRPr="00C5312F">
        <w:rPr>
          <w:rFonts w:ascii="Arial" w:hAnsi="Arial" w:cs="Arial"/>
          <w:sz w:val="22"/>
          <w:szCs w:val="22"/>
        </w:rPr>
        <w:t>.</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432BA" w:rsidRPr="00C5312F" w:rsidRDefault="008D2D2A" w:rsidP="00373EC0">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8175FA">
        <w:rPr>
          <w:rFonts w:ascii="Arial" w:hAnsi="Arial" w:cs="Arial"/>
          <w:sz w:val="22"/>
          <w:szCs w:val="22"/>
        </w:rPr>
        <w:t>Inspection Requirements.</w:t>
      </w:r>
      <w:r w:rsidR="00255869">
        <w:rPr>
          <w:rFonts w:ascii="Arial" w:hAnsi="Arial" w:cs="Arial"/>
          <w:sz w:val="22"/>
          <w:szCs w:val="22"/>
        </w:rPr>
        <w:t xml:space="preserve"> </w:t>
      </w:r>
      <w:r w:rsidRPr="00C5312F">
        <w:rPr>
          <w:rFonts w:ascii="Arial" w:hAnsi="Arial" w:cs="Arial"/>
          <w:sz w:val="22"/>
          <w:szCs w:val="22"/>
        </w:rPr>
        <w:t xml:space="preserve"> </w:t>
      </w:r>
      <w:r w:rsidR="00DF1299" w:rsidRPr="00C5312F">
        <w:rPr>
          <w:rFonts w:ascii="Arial" w:hAnsi="Arial" w:cs="Arial"/>
          <w:sz w:val="22"/>
          <w:szCs w:val="22"/>
        </w:rPr>
        <w:t>Determine whether</w:t>
      </w:r>
      <w:r w:rsidR="00DF5534" w:rsidRPr="00C5312F">
        <w:rPr>
          <w:rFonts w:ascii="Arial" w:hAnsi="Arial" w:cs="Arial"/>
          <w:sz w:val="22"/>
          <w:szCs w:val="22"/>
        </w:rPr>
        <w:t xml:space="preserve"> the licensee or certificate holder maintains suppression systems available, operable, and in proper material condition.</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8D2D2A" w:rsidRPr="008175FA" w:rsidRDefault="008D2D2A" w:rsidP="00373EC0">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8175FA">
        <w:rPr>
          <w:rFonts w:ascii="Arial" w:hAnsi="Arial" w:cs="Arial"/>
          <w:sz w:val="22"/>
          <w:szCs w:val="22"/>
        </w:rPr>
        <w:t>Inspection Guidance.</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743818"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743818" w:rsidSect="00743818">
          <w:footerReference w:type="default" r:id="rId21"/>
          <w:footerReference w:type="first" r:id="rId22"/>
          <w:pgSz w:w="12240" w:h="15840" w:code="1"/>
          <w:pgMar w:top="1440" w:right="1440" w:bottom="1440" w:left="1440" w:header="1440" w:footer="1440" w:gutter="0"/>
          <w:cols w:space="720"/>
          <w:noEndnote/>
          <w:titlePg/>
          <w:docGrid w:linePitch="326"/>
        </w:sectPr>
      </w:pPr>
      <w:r>
        <w:rPr>
          <w:rFonts w:ascii="Arial" w:hAnsi="Arial" w:cs="Arial"/>
          <w:sz w:val="22"/>
          <w:szCs w:val="22"/>
        </w:rPr>
        <w:t>Confirm o</w:t>
      </w:r>
      <w:r w:rsidR="008D2D2A" w:rsidRPr="00C5312F">
        <w:rPr>
          <w:rFonts w:ascii="Arial" w:hAnsi="Arial" w:cs="Arial"/>
          <w:sz w:val="22"/>
          <w:szCs w:val="22"/>
        </w:rPr>
        <w:t>perators receive visual and audible indication, either from a control room or at a central staffed location, that the gaseous fire suppression system has been activated.</w:t>
      </w:r>
    </w:p>
    <w:p w:rsidR="008D2D2A" w:rsidRPr="00C5312F" w:rsidRDefault="008D2D2A"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D2D2A" w:rsidRDefault="006B3340" w:rsidP="004C5114">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743818">
        <w:rPr>
          <w:rFonts w:ascii="Arial" w:hAnsi="Arial" w:cs="Arial"/>
          <w:sz w:val="22"/>
          <w:szCs w:val="22"/>
        </w:rPr>
        <w:t>Confirm o</w:t>
      </w:r>
      <w:r w:rsidR="008D2D2A" w:rsidRPr="00743818">
        <w:rPr>
          <w:rFonts w:ascii="Arial" w:hAnsi="Arial" w:cs="Arial"/>
          <w:sz w:val="22"/>
          <w:szCs w:val="22"/>
        </w:rPr>
        <w:t>perators receive indication of where the activated gaseous fire suppression system is located.</w:t>
      </w:r>
    </w:p>
    <w:p w:rsidR="00743818" w:rsidRPr="00743818" w:rsidRDefault="00743818" w:rsidP="007438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D2D2A" w:rsidRPr="00C5312F"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o</w:t>
      </w:r>
      <w:r w:rsidR="008D2D2A" w:rsidRPr="00C5312F">
        <w:rPr>
          <w:rFonts w:ascii="Arial" w:hAnsi="Arial" w:cs="Arial"/>
          <w:sz w:val="22"/>
          <w:szCs w:val="22"/>
        </w:rPr>
        <w:t>perators have written procedures available to indicate what actions are required to manually place the gaseous fire suppression system into operation</w:t>
      </w:r>
      <w:r>
        <w:rPr>
          <w:rFonts w:ascii="Arial" w:hAnsi="Arial" w:cs="Arial"/>
          <w:sz w:val="22"/>
          <w:szCs w:val="22"/>
        </w:rPr>
        <w:t>,</w:t>
      </w:r>
      <w:r w:rsidR="008D2D2A" w:rsidRPr="00C5312F">
        <w:rPr>
          <w:rFonts w:ascii="Arial" w:hAnsi="Arial" w:cs="Arial"/>
          <w:sz w:val="22"/>
          <w:szCs w:val="22"/>
        </w:rPr>
        <w:t xml:space="preserve"> and </w:t>
      </w:r>
      <w:r>
        <w:rPr>
          <w:rFonts w:ascii="Arial" w:hAnsi="Arial" w:cs="Arial"/>
          <w:sz w:val="22"/>
          <w:szCs w:val="22"/>
        </w:rPr>
        <w:t xml:space="preserve">that they </w:t>
      </w:r>
      <w:r w:rsidR="008D2D2A" w:rsidRPr="00C5312F">
        <w:rPr>
          <w:rFonts w:ascii="Arial" w:hAnsi="Arial" w:cs="Arial"/>
          <w:sz w:val="22"/>
          <w:szCs w:val="22"/>
        </w:rPr>
        <w:t>know how to use them.</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2D2A" w:rsidRPr="00C5312F" w:rsidRDefault="00880595"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w:t>
      </w:r>
      <w:r w:rsidR="006B3340">
        <w:rPr>
          <w:rFonts w:ascii="Arial" w:hAnsi="Arial" w:cs="Arial"/>
          <w:sz w:val="22"/>
          <w:szCs w:val="22"/>
        </w:rPr>
        <w:t>onfirm that t</w:t>
      </w:r>
      <w:r w:rsidR="008D2D2A" w:rsidRPr="00C5312F">
        <w:rPr>
          <w:rFonts w:ascii="Arial" w:hAnsi="Arial" w:cs="Arial"/>
          <w:sz w:val="22"/>
          <w:szCs w:val="22"/>
        </w:rPr>
        <w:t>he system design ensures that if the gaseous fire suppression system is actuated by the fire detection system and the fire detection system is inoperable, reacts too slowly, or its critical detection attributes are degraded, compensatory actions are in place to ensure that the operation of the associated gaseous fire suppression system is not impaired.</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2D2A"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that the g</w:t>
      </w:r>
      <w:r w:rsidR="008D2D2A" w:rsidRPr="00C5312F">
        <w:rPr>
          <w:rFonts w:ascii="Arial" w:hAnsi="Arial" w:cs="Arial"/>
          <w:sz w:val="22"/>
          <w:szCs w:val="22"/>
        </w:rPr>
        <w:t xml:space="preserve">aseous suppression system (e.g., </w:t>
      </w:r>
      <w:proofErr w:type="spellStart"/>
      <w:r w:rsidR="008D2D2A" w:rsidRPr="00C5312F">
        <w:rPr>
          <w:rFonts w:ascii="Arial" w:hAnsi="Arial" w:cs="Arial"/>
          <w:sz w:val="22"/>
          <w:szCs w:val="22"/>
        </w:rPr>
        <w:t>halon</w:t>
      </w:r>
      <w:proofErr w:type="spellEnd"/>
      <w:r w:rsidR="008D2D2A" w:rsidRPr="00C5312F">
        <w:rPr>
          <w:rFonts w:ascii="Arial" w:hAnsi="Arial" w:cs="Arial"/>
          <w:sz w:val="22"/>
          <w:szCs w:val="22"/>
        </w:rPr>
        <w:t xml:space="preserve"> or CO</w:t>
      </w:r>
      <w:r w:rsidR="008D2D2A" w:rsidRPr="008C7ECA">
        <w:rPr>
          <w:rFonts w:ascii="Arial" w:hAnsi="Arial" w:cs="Arial"/>
          <w:sz w:val="22"/>
          <w:szCs w:val="22"/>
        </w:rPr>
        <w:t>2</w:t>
      </w:r>
      <w:r w:rsidR="008D2D2A" w:rsidRPr="00C5312F">
        <w:rPr>
          <w:rFonts w:ascii="Arial" w:hAnsi="Arial" w:cs="Arial"/>
          <w:sz w:val="22"/>
          <w:szCs w:val="22"/>
        </w:rPr>
        <w:t>) nozzles are not missing, obstructed, or blocked by plant equipment such that gas dispersal would be significantly impeded.</w:t>
      </w:r>
    </w:p>
    <w:p w:rsidR="00D8768D" w:rsidRPr="00C5312F" w:rsidRDefault="00D8768D" w:rsidP="00D87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D2D2A" w:rsidRPr="00C5312F"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that the s</w:t>
      </w:r>
      <w:r w:rsidR="008D2D2A" w:rsidRPr="00C5312F">
        <w:rPr>
          <w:rFonts w:ascii="Arial" w:hAnsi="Arial" w:cs="Arial"/>
          <w:sz w:val="22"/>
          <w:szCs w:val="22"/>
        </w:rPr>
        <w:t xml:space="preserve">uppression agent charge pressure is within the normal band, extinguishing agent control system actuation supply valves are open, extinguishing agent main supply valves are </w:t>
      </w:r>
      <w:r w:rsidR="00EE7C38" w:rsidRPr="00C5312F">
        <w:rPr>
          <w:rFonts w:ascii="Arial" w:hAnsi="Arial" w:cs="Arial"/>
          <w:sz w:val="22"/>
          <w:szCs w:val="22"/>
        </w:rPr>
        <w:t>open</w:t>
      </w:r>
      <w:r w:rsidR="008D2D2A" w:rsidRPr="00C5312F">
        <w:rPr>
          <w:rFonts w:ascii="Arial" w:hAnsi="Arial" w:cs="Arial"/>
          <w:sz w:val="22"/>
          <w:szCs w:val="22"/>
        </w:rPr>
        <w:t xml:space="preserve"> and the system is in the appropriate standby mode.</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2D2A" w:rsidRPr="00C5312F"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that w</w:t>
      </w:r>
      <w:r w:rsidR="008D2D2A" w:rsidRPr="00C5312F">
        <w:rPr>
          <w:rFonts w:ascii="Arial" w:hAnsi="Arial" w:cs="Arial"/>
          <w:sz w:val="22"/>
          <w:szCs w:val="22"/>
        </w:rPr>
        <w:t>here applicable, dampers/doors are unobstructed so that they will be permitted to close automatically upon actuation of the gaseous system.</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2D2A" w:rsidRPr="00C5312F"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that f</w:t>
      </w:r>
      <w:r w:rsidR="008D2D2A" w:rsidRPr="00C5312F">
        <w:rPr>
          <w:rFonts w:ascii="Arial" w:hAnsi="Arial" w:cs="Arial"/>
          <w:sz w:val="22"/>
          <w:szCs w:val="22"/>
        </w:rPr>
        <w:t>ire barrier penetration seals, where applicable, are sealed and in good condition.</w:t>
      </w:r>
    </w:p>
    <w:p w:rsidR="008D2D2A" w:rsidRPr="00C5312F" w:rsidRDefault="008D2D2A"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2D2A" w:rsidRPr="00C5312F"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w:t>
      </w:r>
      <w:r w:rsidR="008D2D2A" w:rsidRPr="00C5312F">
        <w:rPr>
          <w:rFonts w:ascii="Arial" w:hAnsi="Arial" w:cs="Arial"/>
          <w:sz w:val="22"/>
          <w:szCs w:val="22"/>
        </w:rPr>
        <w:t>he room enclosure</w:t>
      </w:r>
      <w:r>
        <w:rPr>
          <w:rFonts w:ascii="Arial" w:hAnsi="Arial" w:cs="Arial"/>
          <w:sz w:val="22"/>
          <w:szCs w:val="22"/>
        </w:rPr>
        <w:t>’</w:t>
      </w:r>
      <w:r w:rsidR="008D2D2A" w:rsidRPr="00C5312F">
        <w:rPr>
          <w:rFonts w:ascii="Arial" w:hAnsi="Arial" w:cs="Arial"/>
          <w:sz w:val="22"/>
          <w:szCs w:val="22"/>
        </w:rPr>
        <w:t xml:space="preserve">s ability to maintain gas concentration is not degraded (e.g., </w:t>
      </w:r>
      <w:r w:rsidR="002243EB" w:rsidRPr="00C5312F">
        <w:rPr>
          <w:rFonts w:ascii="Arial" w:hAnsi="Arial" w:cs="Arial"/>
          <w:sz w:val="22"/>
          <w:szCs w:val="22"/>
        </w:rPr>
        <w:t>worn-out</w:t>
      </w:r>
      <w:r w:rsidR="008D2D2A" w:rsidRPr="00C5312F">
        <w:rPr>
          <w:rFonts w:ascii="Arial" w:hAnsi="Arial" w:cs="Arial"/>
          <w:sz w:val="22"/>
          <w:szCs w:val="22"/>
        </w:rPr>
        <w:t xml:space="preserve"> fire door weather stripping, minimal penetration seal degradation</w:t>
      </w:r>
      <w:r>
        <w:rPr>
          <w:rFonts w:ascii="Arial" w:hAnsi="Arial" w:cs="Arial"/>
          <w:sz w:val="22"/>
          <w:szCs w:val="22"/>
        </w:rPr>
        <w:t xml:space="preserve"> or</w:t>
      </w:r>
      <w:r w:rsidR="008D2D2A" w:rsidRPr="00C5312F">
        <w:rPr>
          <w:rFonts w:ascii="Arial" w:hAnsi="Arial" w:cs="Arial"/>
          <w:sz w:val="22"/>
          <w:szCs w:val="22"/>
        </w:rPr>
        <w:t xml:space="preserve"> minor cracks, no ventilation system isolation, removed or missing dampers), or more leakage paths than originally tested.</w:t>
      </w:r>
    </w:p>
    <w:p w:rsidR="008D2D2A" w:rsidRDefault="008D2D2A" w:rsidP="008D2D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D2D2A" w:rsidRPr="004C5114" w:rsidRDefault="006B3340" w:rsidP="00373EC0">
      <w:pPr>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Confirm that m</w:t>
      </w:r>
      <w:r w:rsidR="008D2D2A" w:rsidRPr="004C5114">
        <w:rPr>
          <w:rFonts w:ascii="Arial" w:hAnsi="Arial" w:cs="Arial"/>
          <w:sz w:val="22"/>
          <w:szCs w:val="22"/>
        </w:rPr>
        <w:t>aterial conditions such as mechanical damage, corrosion, damage to fire doors; electric thermal or pneumatic link actuators; fire dampers; or open penetrations that may affect the performance of the system will not hinder safe operation of the plant.</w:t>
      </w:r>
    </w:p>
    <w:p w:rsidR="00904821" w:rsidRPr="004C5114" w:rsidRDefault="00904821"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9" w:hanging="606"/>
        <w:rPr>
          <w:rFonts w:ascii="Arial" w:hAnsi="Arial" w:cs="Arial"/>
          <w:sz w:val="22"/>
          <w:szCs w:val="22"/>
        </w:rPr>
      </w:pP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C5114">
        <w:rPr>
          <w:rFonts w:ascii="Arial" w:hAnsi="Arial" w:cs="Arial"/>
          <w:sz w:val="22"/>
          <w:szCs w:val="22"/>
        </w:rPr>
        <w:t>02.05</w:t>
      </w:r>
      <w:r w:rsidRPr="004C5114">
        <w:rPr>
          <w:rFonts w:ascii="Arial" w:hAnsi="Arial" w:cs="Arial"/>
          <w:sz w:val="22"/>
          <w:szCs w:val="22"/>
        </w:rPr>
        <w:tab/>
      </w:r>
      <w:r w:rsidR="00DF1299" w:rsidRPr="004C5114">
        <w:rPr>
          <w:rFonts w:ascii="Arial" w:hAnsi="Arial" w:cs="Arial"/>
          <w:sz w:val="22"/>
          <w:szCs w:val="22"/>
          <w:u w:val="single"/>
        </w:rPr>
        <w:t>Manual Firefighting Equipment and Capability</w:t>
      </w:r>
      <w:r w:rsidR="00DF1299" w:rsidRPr="004C5114">
        <w:rPr>
          <w:rFonts w:ascii="Arial" w:hAnsi="Arial" w:cs="Arial"/>
          <w:sz w:val="22"/>
          <w:szCs w:val="22"/>
        </w:rPr>
        <w:t>.</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4C5114" w:rsidRDefault="00D92218" w:rsidP="00373EC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8175FA">
        <w:rPr>
          <w:rFonts w:ascii="Arial" w:hAnsi="Arial" w:cs="Arial"/>
          <w:sz w:val="22"/>
          <w:szCs w:val="22"/>
        </w:rPr>
        <w:t>Inspection Requirements</w:t>
      </w:r>
      <w:r w:rsidRPr="004C5114">
        <w:rPr>
          <w:rFonts w:ascii="Arial" w:hAnsi="Arial" w:cs="Arial"/>
          <w:sz w:val="22"/>
          <w:szCs w:val="22"/>
        </w:rPr>
        <w:t xml:space="preserve">. </w:t>
      </w:r>
      <w:r w:rsidR="00DF1299" w:rsidRPr="004C5114">
        <w:rPr>
          <w:rFonts w:ascii="Arial" w:hAnsi="Arial" w:cs="Arial"/>
          <w:sz w:val="22"/>
          <w:szCs w:val="22"/>
        </w:rPr>
        <w:t>Determine whether</w:t>
      </w:r>
      <w:r w:rsidR="00C259C6" w:rsidRPr="004C5114">
        <w:rPr>
          <w:rFonts w:ascii="Arial" w:hAnsi="Arial" w:cs="Arial"/>
          <w:sz w:val="22"/>
          <w:szCs w:val="22"/>
        </w:rPr>
        <w:t xml:space="preserve"> the licensee or certificate holder maintains firefighting equipment at designated locations and in proper material condition.</w:t>
      </w:r>
    </w:p>
    <w:p w:rsidR="00D92218" w:rsidRPr="008175FA"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B7C04" w:rsidRDefault="00D92218" w:rsidP="00373EC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8175FA">
        <w:rPr>
          <w:rFonts w:ascii="Arial" w:hAnsi="Arial" w:cs="Arial"/>
          <w:sz w:val="22"/>
          <w:szCs w:val="22"/>
        </w:rPr>
        <w:t>Inspection Guidance.</w:t>
      </w:r>
      <w:r w:rsidRPr="004C5114">
        <w:rPr>
          <w:rFonts w:ascii="Arial" w:hAnsi="Arial" w:cs="Arial"/>
          <w:sz w:val="22"/>
          <w:szCs w:val="22"/>
        </w:rPr>
        <w:t xml:space="preserve">  Components to be inspected include: yard fire hydrants, hydrant hose houses, portable fire extinguishers, and hose racks.  Visually inspect the physical </w:t>
      </w:r>
    </w:p>
    <w:p w:rsidR="00D92218" w:rsidRPr="004C5114" w:rsidRDefault="00D92218" w:rsidP="00373EC0">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roofErr w:type="gramStart"/>
      <w:r w:rsidRPr="004C5114">
        <w:rPr>
          <w:rFonts w:ascii="Arial" w:hAnsi="Arial" w:cs="Arial"/>
          <w:sz w:val="22"/>
          <w:szCs w:val="22"/>
        </w:rPr>
        <w:lastRenderedPageBreak/>
        <w:t>condition</w:t>
      </w:r>
      <w:proofErr w:type="gramEnd"/>
      <w:r w:rsidRPr="004C5114">
        <w:rPr>
          <w:rFonts w:ascii="Arial" w:hAnsi="Arial" w:cs="Arial"/>
          <w:sz w:val="22"/>
          <w:szCs w:val="22"/>
        </w:rPr>
        <w:t xml:space="preserve"> and structural integrity of each hydrant hose house and other components listed in the </w:t>
      </w:r>
      <w:r w:rsidR="009A6CFD" w:rsidRPr="004C5114">
        <w:rPr>
          <w:rFonts w:ascii="Arial" w:hAnsi="Arial" w:cs="Arial"/>
          <w:sz w:val="22"/>
          <w:szCs w:val="22"/>
        </w:rPr>
        <w:t>licensee</w:t>
      </w:r>
      <w:r w:rsidR="009A6CFD">
        <w:rPr>
          <w:rFonts w:ascii="Arial" w:hAnsi="Arial" w:cs="Arial"/>
          <w:sz w:val="22"/>
          <w:szCs w:val="22"/>
        </w:rPr>
        <w:t xml:space="preserve"> </w:t>
      </w:r>
      <w:r w:rsidRPr="004C5114">
        <w:rPr>
          <w:rFonts w:ascii="Arial" w:hAnsi="Arial" w:cs="Arial"/>
          <w:sz w:val="22"/>
          <w:szCs w:val="22"/>
        </w:rPr>
        <w:t>or certificate holder</w:t>
      </w:r>
      <w:r w:rsidR="00F315B6">
        <w:rPr>
          <w:rFonts w:ascii="Arial" w:hAnsi="Arial" w:cs="Arial"/>
          <w:sz w:val="22"/>
          <w:szCs w:val="22"/>
        </w:rPr>
        <w:t>’</w:t>
      </w:r>
      <w:r w:rsidRPr="004C5114">
        <w:rPr>
          <w:rFonts w:ascii="Arial" w:hAnsi="Arial" w:cs="Arial"/>
          <w:sz w:val="22"/>
          <w:szCs w:val="22"/>
        </w:rPr>
        <w:t>s fire protection program.  Observe and visually verify that equipment required by the licensee</w:t>
      </w:r>
      <w:r w:rsidR="00BD6EE3">
        <w:rPr>
          <w:rFonts w:ascii="Arial" w:hAnsi="Arial" w:cs="Arial"/>
          <w:sz w:val="22"/>
          <w:szCs w:val="22"/>
        </w:rPr>
        <w:t>’s</w:t>
      </w:r>
      <w:r w:rsidRPr="004C5114">
        <w:rPr>
          <w:rFonts w:ascii="Arial" w:hAnsi="Arial" w:cs="Arial"/>
          <w:sz w:val="22"/>
          <w:szCs w:val="22"/>
        </w:rPr>
        <w:t xml:space="preserve"> or certificate holder</w:t>
      </w:r>
      <w:r w:rsidR="00F315B6">
        <w:rPr>
          <w:rFonts w:ascii="Arial" w:hAnsi="Arial" w:cs="Arial"/>
          <w:sz w:val="22"/>
          <w:szCs w:val="22"/>
        </w:rPr>
        <w:t>’</w:t>
      </w:r>
      <w:r w:rsidRPr="004C5114">
        <w:rPr>
          <w:rFonts w:ascii="Arial" w:hAnsi="Arial" w:cs="Arial"/>
          <w:sz w:val="22"/>
          <w:szCs w:val="22"/>
        </w:rPr>
        <w:t>s program procedures is present in each specified location</w:t>
      </w:r>
      <w:r w:rsidR="00F315B6">
        <w:rPr>
          <w:rFonts w:ascii="Arial" w:hAnsi="Arial" w:cs="Arial"/>
          <w:sz w:val="22"/>
          <w:szCs w:val="22"/>
        </w:rPr>
        <w:t>,</w:t>
      </w:r>
      <w:r w:rsidRPr="004C5114">
        <w:rPr>
          <w:rFonts w:ascii="Arial" w:hAnsi="Arial" w:cs="Arial"/>
          <w:sz w:val="22"/>
          <w:szCs w:val="22"/>
        </w:rPr>
        <w:t xml:space="preserve"> and is in place and in proper working condition.  Determine whether:</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Hoses have a hydrostatic test date which will not exceed one year.</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9A6CFD"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Firefighting</w:t>
      </w:r>
      <w:r w:rsidR="00D92218" w:rsidRPr="004C5114">
        <w:rPr>
          <w:rFonts w:ascii="Arial" w:hAnsi="Arial" w:cs="Arial"/>
          <w:sz w:val="22"/>
          <w:szCs w:val="22"/>
        </w:rPr>
        <w:t xml:space="preserve"> foam containers have a shelf life </w:t>
      </w:r>
      <w:r w:rsidRPr="004C5114">
        <w:rPr>
          <w:rFonts w:ascii="Arial" w:hAnsi="Arial" w:cs="Arial"/>
          <w:sz w:val="22"/>
          <w:szCs w:val="22"/>
        </w:rPr>
        <w:t>date, which</w:t>
      </w:r>
      <w:r w:rsidR="00D92218" w:rsidRPr="004C5114">
        <w:rPr>
          <w:rFonts w:ascii="Arial" w:hAnsi="Arial" w:cs="Arial"/>
          <w:sz w:val="22"/>
          <w:szCs w:val="22"/>
        </w:rPr>
        <w:t xml:space="preserve"> has not be exceeded or expired.</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Hoses do not have signs of damage or deterioration.</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 xml:space="preserve">The fire hydrant and equipment stored with the </w:t>
      </w:r>
      <w:r w:rsidR="009A6CFD" w:rsidRPr="004C5114">
        <w:rPr>
          <w:rFonts w:ascii="Arial" w:hAnsi="Arial" w:cs="Arial"/>
          <w:sz w:val="22"/>
          <w:szCs w:val="22"/>
        </w:rPr>
        <w:t>Firef</w:t>
      </w:r>
      <w:r w:rsidR="009A6CFD">
        <w:rPr>
          <w:rFonts w:ascii="Arial" w:hAnsi="Arial" w:cs="Arial"/>
          <w:sz w:val="22"/>
          <w:szCs w:val="22"/>
        </w:rPr>
        <w:t>i</w:t>
      </w:r>
      <w:r w:rsidR="009A6CFD" w:rsidRPr="004C5114">
        <w:rPr>
          <w:rFonts w:ascii="Arial" w:hAnsi="Arial" w:cs="Arial"/>
          <w:sz w:val="22"/>
          <w:szCs w:val="22"/>
        </w:rPr>
        <w:t>ghting</w:t>
      </w:r>
      <w:r w:rsidRPr="004C5114">
        <w:rPr>
          <w:rFonts w:ascii="Arial" w:hAnsi="Arial" w:cs="Arial"/>
          <w:sz w:val="22"/>
          <w:szCs w:val="22"/>
        </w:rPr>
        <w:t xml:space="preserve"> </w:t>
      </w:r>
      <w:r w:rsidR="00BD6EE3">
        <w:rPr>
          <w:rFonts w:ascii="Arial" w:hAnsi="Arial" w:cs="Arial"/>
          <w:sz w:val="22"/>
          <w:szCs w:val="22"/>
        </w:rPr>
        <w:t>f</w:t>
      </w:r>
      <w:r w:rsidRPr="004C5114">
        <w:rPr>
          <w:rFonts w:ascii="Arial" w:hAnsi="Arial" w:cs="Arial"/>
          <w:sz w:val="22"/>
          <w:szCs w:val="22"/>
        </w:rPr>
        <w:t>oam is in proper working condition (i.e., visually inspect</w:t>
      </w:r>
      <w:r w:rsidR="00BD6EE3">
        <w:rPr>
          <w:rFonts w:ascii="Arial" w:hAnsi="Arial" w:cs="Arial"/>
          <w:sz w:val="22"/>
          <w:szCs w:val="22"/>
        </w:rPr>
        <w:t xml:space="preserve"> that it</w:t>
      </w:r>
      <w:r w:rsidRPr="004C5114">
        <w:rPr>
          <w:rFonts w:ascii="Arial" w:hAnsi="Arial" w:cs="Arial"/>
          <w:sz w:val="22"/>
          <w:szCs w:val="22"/>
        </w:rPr>
        <w:t xml:space="preserve"> operates smoothly, </w:t>
      </w:r>
      <w:r w:rsidR="00BD6EE3">
        <w:rPr>
          <w:rFonts w:ascii="Arial" w:hAnsi="Arial" w:cs="Arial"/>
          <w:sz w:val="22"/>
          <w:szCs w:val="22"/>
        </w:rPr>
        <w:t xml:space="preserve">and is </w:t>
      </w:r>
      <w:r w:rsidRPr="004C5114">
        <w:rPr>
          <w:rFonts w:ascii="Arial" w:hAnsi="Arial" w:cs="Arial"/>
          <w:sz w:val="22"/>
          <w:szCs w:val="22"/>
        </w:rPr>
        <w:t>free of obstructions).</w:t>
      </w: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Portable fire extinguishers are provided at their designated locations in or near the area being inspected, and access to the fire extinguishers is unobstructed by plant equipment or other work related activities.</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The general condition of fire extinguishers is satisfactory (e.g., pressure gauge reads in the acceptable range, nozzles are clear and unobstructed, charge test records indicate testing within the normal periodicity).</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Fire hoses are installed at their designated locations and the general condition of hoses and hose stations is satisfactory (e.g., no holes in or chafing of the hose, nozzle not mechanically damaged and not obstructed, valve hand wheels in place and operable).</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The attached 100 feet of fire hose (plus the 30 feet for water stream) cover</w:t>
      </w:r>
      <w:r w:rsidR="00DA6C6D">
        <w:rPr>
          <w:rFonts w:ascii="Arial" w:hAnsi="Arial" w:cs="Arial"/>
          <w:sz w:val="22"/>
          <w:szCs w:val="22"/>
        </w:rPr>
        <w:t>s</w:t>
      </w:r>
      <w:r w:rsidRPr="004C5114">
        <w:rPr>
          <w:rFonts w:ascii="Arial" w:hAnsi="Arial" w:cs="Arial"/>
          <w:sz w:val="22"/>
          <w:szCs w:val="22"/>
        </w:rPr>
        <w:t xml:space="preserve"> the complete area including the overhead. Verify that the hose is properly connected to the standpipe hose connection</w:t>
      </w:r>
      <w:r w:rsidR="00DA6C6D">
        <w:rPr>
          <w:rFonts w:ascii="Arial" w:hAnsi="Arial" w:cs="Arial"/>
          <w:sz w:val="22"/>
          <w:szCs w:val="22"/>
        </w:rPr>
        <w:t>,</w:t>
      </w:r>
      <w:r w:rsidRPr="004C5114">
        <w:rPr>
          <w:rFonts w:ascii="Arial" w:hAnsi="Arial" w:cs="Arial"/>
          <w:sz w:val="22"/>
          <w:szCs w:val="22"/>
        </w:rPr>
        <w:t xml:space="preserve"> and is properly placed on the hose rack.  Verify that the shutoff valve is closed, hand wheel is in place, and valve is not leaking (e. g., compress the first hose section from hose connection to rack for signs of water in the hose).  </w:t>
      </w:r>
    </w:p>
    <w:p w:rsidR="00D92218"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403AB0"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13" w:author="KAB7" w:date="2014-01-08T10:16:00Z"/>
          <w:rFonts w:ascii="Arial" w:hAnsi="Arial" w:cs="Arial"/>
          <w:sz w:val="22"/>
          <w:szCs w:val="22"/>
        </w:rPr>
      </w:pPr>
      <w:r w:rsidRPr="004C5114">
        <w:rPr>
          <w:rFonts w:ascii="Arial" w:hAnsi="Arial" w:cs="Arial"/>
          <w:sz w:val="22"/>
          <w:szCs w:val="22"/>
        </w:rPr>
        <w:t xml:space="preserve">There is a properly calibrated/adjusted pressure reduction device, if installed </w:t>
      </w:r>
    </w:p>
    <w:p w:rsidR="00D92218" w:rsidRPr="004C5114" w:rsidRDefault="00D92218" w:rsidP="00403A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roofErr w:type="gramStart"/>
      <w:r w:rsidRPr="004C5114">
        <w:rPr>
          <w:rFonts w:ascii="Arial" w:hAnsi="Arial" w:cs="Arial"/>
          <w:sz w:val="22"/>
          <w:szCs w:val="22"/>
        </w:rPr>
        <w:t>(25 percent or less calibration/adjustment error).</w:t>
      </w:r>
      <w:proofErr w:type="gramEnd"/>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Any fire hoses in the hose rack are damaged.  Verify that the exterior of the hose jacket is dry with no signs of excessive dirt, debris, cuts, abrasions, or other obvious damage.</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The hose rack swings freely.  Verify that hose rack, hose station piping, and supports in the general area have no excessive rust and corrosion.</w:t>
      </w:r>
    </w:p>
    <w:p w:rsidR="00EB7C04" w:rsidRDefault="00EB7C04"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14" w:author="btc1" w:date="2014-01-22T15:14:00Z"/>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Damaged, missing, clogged, or incorrect nozzles (</w:t>
      </w:r>
      <w:proofErr w:type="spellStart"/>
      <w:r w:rsidRPr="004C5114">
        <w:rPr>
          <w:rFonts w:ascii="Arial" w:hAnsi="Arial" w:cs="Arial"/>
          <w:sz w:val="22"/>
          <w:szCs w:val="22"/>
        </w:rPr>
        <w:t>non Underwriters</w:t>
      </w:r>
      <w:proofErr w:type="spellEnd"/>
      <w:r w:rsidRPr="004C5114">
        <w:rPr>
          <w:rFonts w:ascii="Arial" w:hAnsi="Arial" w:cs="Arial"/>
          <w:sz w:val="22"/>
          <w:szCs w:val="22"/>
        </w:rPr>
        <w:t xml:space="preserve"> Laboratories/Factory Mutual (UL/FM) electric safe nozzles) are attached to the system.</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Water supply control valves to the standpipe system are open and the fire water supply and pumping capability is operable and capable of supplying the water flow and pressure demand.</w:t>
      </w:r>
    </w:p>
    <w:p w:rsidR="00D92218" w:rsidRPr="004C5114" w:rsidRDefault="00D92218"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92218" w:rsidRPr="004C5114" w:rsidRDefault="00D92218" w:rsidP="00373EC0">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Access to the hose stations is unobstructed by plant equipment or work-related activities.</w:t>
      </w:r>
    </w:p>
    <w:p w:rsidR="00DF1299" w:rsidRPr="004C5114" w:rsidRDefault="00DF129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C5114">
        <w:rPr>
          <w:rFonts w:ascii="Arial" w:hAnsi="Arial" w:cs="Arial"/>
          <w:sz w:val="22"/>
          <w:szCs w:val="22"/>
        </w:rPr>
        <w:t>02.06</w:t>
      </w:r>
      <w:r w:rsidR="00DF1299" w:rsidRPr="004C5114">
        <w:rPr>
          <w:rFonts w:ascii="Arial" w:hAnsi="Arial" w:cs="Arial"/>
          <w:sz w:val="22"/>
          <w:szCs w:val="22"/>
        </w:rPr>
        <w:tab/>
      </w:r>
      <w:r w:rsidR="00DF1299" w:rsidRPr="004C5114">
        <w:rPr>
          <w:rFonts w:ascii="Arial" w:hAnsi="Arial" w:cs="Arial"/>
          <w:sz w:val="22"/>
          <w:szCs w:val="22"/>
          <w:u w:val="single"/>
        </w:rPr>
        <w:t>Passive Fire Protection Features</w:t>
      </w:r>
      <w:r w:rsidR="001D14A0" w:rsidRPr="004C5114">
        <w:rPr>
          <w:rFonts w:ascii="Arial" w:hAnsi="Arial" w:cs="Arial"/>
          <w:sz w:val="22"/>
          <w:szCs w:val="22"/>
        </w:rPr>
        <w:t>.</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4C5114" w:rsidRDefault="005E711B" w:rsidP="00373EC0">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8175FA">
        <w:rPr>
          <w:rFonts w:ascii="Arial" w:hAnsi="Arial" w:cs="Arial"/>
          <w:sz w:val="22"/>
          <w:szCs w:val="22"/>
        </w:rPr>
        <w:t>Inspection Requirements</w:t>
      </w:r>
      <w:r w:rsidRPr="004C5114">
        <w:rPr>
          <w:rFonts w:ascii="Arial" w:hAnsi="Arial" w:cs="Arial"/>
          <w:sz w:val="22"/>
          <w:szCs w:val="22"/>
        </w:rPr>
        <w:t xml:space="preserve">.  </w:t>
      </w:r>
      <w:r w:rsidR="001D14A0" w:rsidRPr="004C5114">
        <w:rPr>
          <w:rFonts w:ascii="Arial" w:hAnsi="Arial" w:cs="Arial"/>
          <w:sz w:val="22"/>
          <w:szCs w:val="22"/>
        </w:rPr>
        <w:t>Determine whether components such as fire doors, fire dampers, fire barrier penetration seals, oil collection systems, and electrical raceway fire barrier systems (ERFBS) are maintained in a proper material condition.</w:t>
      </w:r>
    </w:p>
    <w:p w:rsidR="008175FA"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4C5114">
        <w:rPr>
          <w:rFonts w:ascii="Arial" w:hAnsi="Arial" w:cs="Arial"/>
          <w:sz w:val="22"/>
          <w:szCs w:val="22"/>
        </w:rPr>
        <w:tab/>
      </w:r>
    </w:p>
    <w:p w:rsidR="005E711B" w:rsidRDefault="005E711B" w:rsidP="00373EC0">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5" w:author="KAB7" w:date="2014-01-10T13:00:00Z"/>
          <w:rFonts w:ascii="Arial" w:hAnsi="Arial" w:cs="Arial"/>
          <w:sz w:val="22"/>
          <w:szCs w:val="22"/>
        </w:rPr>
      </w:pPr>
      <w:r w:rsidRPr="008175FA">
        <w:rPr>
          <w:rFonts w:ascii="Arial" w:hAnsi="Arial" w:cs="Arial"/>
          <w:sz w:val="22"/>
          <w:szCs w:val="22"/>
        </w:rPr>
        <w:t>Inspection Guidance.</w:t>
      </w:r>
    </w:p>
    <w:p w:rsidR="00920D99" w:rsidRPr="008175FA" w:rsidRDefault="00920D99" w:rsidP="00920D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0"/>
        <w:rPr>
          <w:rFonts w:ascii="Arial" w:hAnsi="Arial" w:cs="Arial"/>
          <w:sz w:val="22"/>
          <w:szCs w:val="22"/>
        </w:rPr>
      </w:pPr>
    </w:p>
    <w:p w:rsidR="005E711B" w:rsidRPr="004C5114" w:rsidRDefault="005E711B" w:rsidP="008175FA">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Fireproofing</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11B" w:rsidRPr="004C5114" w:rsidRDefault="00DA6C6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e</w:t>
      </w:r>
      <w:r w:rsidR="005E711B" w:rsidRPr="004C5114">
        <w:rPr>
          <w:rFonts w:ascii="Arial" w:hAnsi="Arial" w:cs="Arial"/>
          <w:sz w:val="22"/>
          <w:szCs w:val="22"/>
        </w:rPr>
        <w:t>valuations and/or fire tests that were performed to verify that each type of fireproofing will maintain the integrity of structural members for the time specified</w:t>
      </w:r>
      <w:r>
        <w:rPr>
          <w:rFonts w:ascii="Arial" w:hAnsi="Arial" w:cs="Arial"/>
          <w:sz w:val="22"/>
          <w:szCs w:val="22"/>
        </w:rPr>
        <w:t>,</w:t>
      </w:r>
      <w:r w:rsidR="005E711B" w:rsidRPr="004C5114">
        <w:rPr>
          <w:rFonts w:ascii="Arial" w:hAnsi="Arial" w:cs="Arial"/>
          <w:sz w:val="22"/>
          <w:szCs w:val="22"/>
        </w:rPr>
        <w:t xml:space="preserve"> have not been invalidated by plant changes.  (See the UL Fire Resistance Directory.)</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5E711B" w:rsidRPr="004C5114" w:rsidRDefault="00DA6C6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s</w:t>
      </w:r>
      <w:r w:rsidR="005E711B" w:rsidRPr="004C5114">
        <w:rPr>
          <w:rFonts w:ascii="Arial" w:hAnsi="Arial" w:cs="Arial"/>
          <w:sz w:val="22"/>
          <w:szCs w:val="22"/>
        </w:rPr>
        <w:t>tructural steel fire proofing, such as fibrous or concrete encapsulation, is installed in such a way that the structural steel is uniformly covered (no bare areas).</w:t>
      </w:r>
    </w:p>
    <w:p w:rsidR="00A91F42" w:rsidRPr="004C5114" w:rsidRDefault="00A91F42"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A91F42" w:rsidRPr="004C5114" w:rsidRDefault="00DA6C6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f</w:t>
      </w:r>
      <w:r w:rsidR="00A91F42" w:rsidRPr="004C5114">
        <w:rPr>
          <w:rFonts w:ascii="Arial" w:hAnsi="Arial" w:cs="Arial"/>
          <w:sz w:val="22"/>
          <w:szCs w:val="22"/>
        </w:rPr>
        <w:t xml:space="preserve">ire ratings of fireproofing systems are compatible with the anticipated fire duration and intensity.  Verify through observation that no physical damage exists which </w:t>
      </w:r>
      <w:r>
        <w:rPr>
          <w:rFonts w:ascii="Arial" w:hAnsi="Arial" w:cs="Arial"/>
          <w:sz w:val="22"/>
          <w:szCs w:val="22"/>
        </w:rPr>
        <w:t xml:space="preserve">would </w:t>
      </w:r>
      <w:r w:rsidR="009A6CFD">
        <w:rPr>
          <w:rFonts w:ascii="Arial" w:hAnsi="Arial" w:cs="Arial"/>
          <w:sz w:val="22"/>
          <w:szCs w:val="22"/>
        </w:rPr>
        <w:t>a</w:t>
      </w:r>
      <w:r w:rsidR="009A6CFD" w:rsidRPr="004C5114">
        <w:rPr>
          <w:rFonts w:ascii="Arial" w:hAnsi="Arial" w:cs="Arial"/>
          <w:sz w:val="22"/>
          <w:szCs w:val="22"/>
        </w:rPr>
        <w:t>ffect</w:t>
      </w:r>
      <w:r w:rsidR="00A91F42" w:rsidRPr="004C5114">
        <w:rPr>
          <w:rFonts w:ascii="Arial" w:hAnsi="Arial" w:cs="Arial"/>
          <w:sz w:val="22"/>
          <w:szCs w:val="22"/>
        </w:rPr>
        <w:t xml:space="preserve"> the structural integrity of the fire proof material </w:t>
      </w:r>
      <w:r>
        <w:rPr>
          <w:rFonts w:ascii="Arial" w:hAnsi="Arial" w:cs="Arial"/>
          <w:sz w:val="22"/>
          <w:szCs w:val="22"/>
        </w:rPr>
        <w:t xml:space="preserve">and </w:t>
      </w:r>
      <w:r w:rsidR="00A91F42" w:rsidRPr="004C5114">
        <w:rPr>
          <w:rFonts w:ascii="Arial" w:hAnsi="Arial" w:cs="Arial"/>
          <w:sz w:val="22"/>
          <w:szCs w:val="22"/>
        </w:rPr>
        <w:t>allow a direct path for flame/hot gas travel to the protected component (i.e., loose or sagging fire proof material wrap, water damage, loose bands, etc.).</w:t>
      </w:r>
    </w:p>
    <w:p w:rsidR="00DE0764" w:rsidRDefault="005E711B" w:rsidP="00DE07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4C5114">
        <w:rPr>
          <w:rFonts w:ascii="Arial" w:hAnsi="Arial" w:cs="Arial"/>
          <w:sz w:val="22"/>
          <w:szCs w:val="22"/>
        </w:rPr>
        <w:tab/>
      </w:r>
    </w:p>
    <w:p w:rsidR="00DE0764" w:rsidRPr="004C5114" w:rsidRDefault="00DE0764" w:rsidP="00DE07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5E711B" w:rsidRPr="004C5114" w:rsidRDefault="005E711B" w:rsidP="008175FA">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Fire Doors</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11B" w:rsidRPr="004C5114" w:rsidRDefault="005141F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e</w:t>
      </w:r>
      <w:r w:rsidR="005E711B" w:rsidRPr="004C5114">
        <w:rPr>
          <w:rFonts w:ascii="Arial" w:hAnsi="Arial" w:cs="Arial"/>
          <w:sz w:val="22"/>
          <w:szCs w:val="22"/>
        </w:rPr>
        <w:t>valuations and/or fire tests were performed to verify that each type of fire door will maintain the integrity of structural members for the time specified.  (See the UL Fire Resistance Directory.)</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EB7C04" w:rsidRDefault="005141F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Pr>
          <w:rFonts w:ascii="Arial" w:hAnsi="Arial" w:cs="Arial"/>
          <w:sz w:val="22"/>
          <w:szCs w:val="22"/>
        </w:rPr>
        <w:t>Determine whether f</w:t>
      </w:r>
      <w:r w:rsidR="005E711B" w:rsidRPr="004C5114">
        <w:rPr>
          <w:rFonts w:ascii="Arial" w:hAnsi="Arial" w:cs="Arial"/>
          <w:sz w:val="22"/>
          <w:szCs w:val="22"/>
        </w:rPr>
        <w:t>ire doors and frames are UL labeled and the label fire ratings of door assemblies are compatible with the fire ratings of their associated fire barriers.</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5E711B" w:rsidRPr="004C5114" w:rsidRDefault="005141FD"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f</w:t>
      </w:r>
      <w:r w:rsidR="005E711B" w:rsidRPr="004C5114">
        <w:rPr>
          <w:rFonts w:ascii="Arial" w:hAnsi="Arial" w:cs="Arial"/>
          <w:sz w:val="22"/>
          <w:szCs w:val="22"/>
        </w:rPr>
        <w:t xml:space="preserve">ire doors close freely (without dragging or sticking) and door latch hardware engages and latches securely.  Generally, for the metal doors encountered during inspections, a </w:t>
      </w:r>
      <w:r w:rsidR="009A6CFD" w:rsidRPr="004C5114">
        <w:rPr>
          <w:rFonts w:ascii="Arial" w:hAnsi="Arial" w:cs="Arial"/>
          <w:sz w:val="22"/>
          <w:szCs w:val="22"/>
        </w:rPr>
        <w:t>3-hour</w:t>
      </w:r>
      <w:r w:rsidR="005E711B" w:rsidRPr="004C5114">
        <w:rPr>
          <w:rFonts w:ascii="Arial" w:hAnsi="Arial" w:cs="Arial"/>
          <w:sz w:val="22"/>
          <w:szCs w:val="22"/>
        </w:rPr>
        <w:t xml:space="preserve"> door needs a 5/8 inch latch throw and a </w:t>
      </w:r>
      <w:r w:rsidR="009A6CFD" w:rsidRPr="004C5114">
        <w:rPr>
          <w:rFonts w:ascii="Arial" w:hAnsi="Arial" w:cs="Arial"/>
          <w:sz w:val="22"/>
          <w:szCs w:val="22"/>
        </w:rPr>
        <w:t>1-hour</w:t>
      </w:r>
      <w:r w:rsidR="005E711B" w:rsidRPr="004C5114">
        <w:rPr>
          <w:rFonts w:ascii="Arial" w:hAnsi="Arial" w:cs="Arial"/>
          <w:sz w:val="22"/>
          <w:szCs w:val="22"/>
        </w:rPr>
        <w:t xml:space="preserve"> door needs 1/2 inch</w:t>
      </w:r>
      <w:r w:rsidR="008717DB">
        <w:rPr>
          <w:rFonts w:ascii="Arial" w:hAnsi="Arial" w:cs="Arial"/>
          <w:sz w:val="22"/>
          <w:szCs w:val="22"/>
        </w:rPr>
        <w:t xml:space="preserve"> latch throw</w:t>
      </w:r>
      <w:r w:rsidR="005E711B" w:rsidRPr="004C5114">
        <w:rPr>
          <w:rFonts w:ascii="Arial" w:hAnsi="Arial" w:cs="Arial"/>
          <w:sz w:val="22"/>
          <w:szCs w:val="22"/>
        </w:rPr>
        <w:t>.  (Refer to NFPA 80 if an issue arises).</w:t>
      </w:r>
    </w:p>
    <w:p w:rsidR="005E711B" w:rsidRPr="004C5114" w:rsidRDefault="005E711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5E711B" w:rsidRPr="004C5114" w:rsidRDefault="008717DB"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t</w:t>
      </w:r>
      <w:r w:rsidR="005E711B" w:rsidRPr="004C5114">
        <w:rPr>
          <w:rFonts w:ascii="Arial" w:hAnsi="Arial" w:cs="Arial"/>
          <w:sz w:val="22"/>
          <w:szCs w:val="22"/>
        </w:rPr>
        <w:t>he fire door frame and door to floor clearance gaps are not excessive (</w:t>
      </w:r>
      <w:r>
        <w:rPr>
          <w:rFonts w:ascii="Arial" w:hAnsi="Arial" w:cs="Arial"/>
          <w:sz w:val="22"/>
          <w:szCs w:val="22"/>
        </w:rPr>
        <w:t xml:space="preserve">do </w:t>
      </w:r>
      <w:r w:rsidR="005E711B" w:rsidRPr="004C5114">
        <w:rPr>
          <w:rFonts w:ascii="Arial" w:hAnsi="Arial" w:cs="Arial"/>
          <w:sz w:val="22"/>
          <w:szCs w:val="22"/>
        </w:rPr>
        <w:t xml:space="preserve">they exceed the criteria of </w:t>
      </w:r>
      <w:r w:rsidR="005E711B" w:rsidRPr="00057DEC">
        <w:rPr>
          <w:rFonts w:ascii="Arial" w:hAnsi="Arial" w:cs="Arial"/>
          <w:sz w:val="22"/>
          <w:szCs w:val="22"/>
        </w:rPr>
        <w:t>NFPA 80).</w:t>
      </w:r>
    </w:p>
    <w:p w:rsidR="003D1C9E" w:rsidRPr="004C5114" w:rsidRDefault="003D1C9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4E656B" w:rsidRPr="004C5114" w:rsidRDefault="003D1C9E" w:rsidP="008175FA">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Ventilation Fire Dampers</w:t>
      </w:r>
    </w:p>
    <w:p w:rsidR="004E656B" w:rsidRPr="004C5114" w:rsidRDefault="004E656B"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3D1C9E" w:rsidRPr="004C5114" w:rsidRDefault="008717DB"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u w:val="single"/>
        </w:rPr>
      </w:pPr>
      <w:r>
        <w:rPr>
          <w:rFonts w:ascii="Arial" w:hAnsi="Arial" w:cs="Arial"/>
          <w:sz w:val="22"/>
          <w:szCs w:val="22"/>
        </w:rPr>
        <w:t>Determine whether m</w:t>
      </w:r>
      <w:r w:rsidR="003D1C9E" w:rsidRPr="004C5114">
        <w:rPr>
          <w:rFonts w:ascii="Arial" w:hAnsi="Arial" w:cs="Arial"/>
          <w:sz w:val="22"/>
          <w:szCs w:val="22"/>
        </w:rPr>
        <w:t xml:space="preserve">aterial conditions of ventilation system fire dampers including fusible links, where applicable, ensure unobstructed operability.  For those </w:t>
      </w:r>
      <w:r w:rsidR="009A6CFD" w:rsidRPr="004C5114">
        <w:rPr>
          <w:rFonts w:ascii="Arial" w:hAnsi="Arial" w:cs="Arial"/>
          <w:sz w:val="22"/>
          <w:szCs w:val="22"/>
        </w:rPr>
        <w:t>dampers, which</w:t>
      </w:r>
      <w:r w:rsidR="003D1C9E" w:rsidRPr="004C5114">
        <w:rPr>
          <w:rFonts w:ascii="Arial" w:hAnsi="Arial" w:cs="Arial"/>
          <w:sz w:val="22"/>
          <w:szCs w:val="22"/>
        </w:rPr>
        <w:t xml:space="preserve"> cannot be readily observed in the selected plant areas, review the licensee</w:t>
      </w:r>
      <w:r>
        <w:rPr>
          <w:rFonts w:ascii="Arial" w:hAnsi="Arial" w:cs="Arial"/>
          <w:sz w:val="22"/>
          <w:szCs w:val="22"/>
        </w:rPr>
        <w:t>’s</w:t>
      </w:r>
      <w:r w:rsidR="003D1C9E" w:rsidRPr="004C5114">
        <w:rPr>
          <w:rFonts w:ascii="Arial" w:hAnsi="Arial" w:cs="Arial"/>
          <w:sz w:val="22"/>
          <w:szCs w:val="22"/>
        </w:rPr>
        <w:t xml:space="preserve"> or certificate holder</w:t>
      </w:r>
      <w:r>
        <w:rPr>
          <w:rFonts w:ascii="Arial" w:hAnsi="Arial" w:cs="Arial"/>
          <w:sz w:val="22"/>
          <w:szCs w:val="22"/>
        </w:rPr>
        <w:t>’</w:t>
      </w:r>
      <w:r w:rsidR="003D1C9E" w:rsidRPr="004C5114">
        <w:rPr>
          <w:rFonts w:ascii="Arial" w:hAnsi="Arial" w:cs="Arial"/>
          <w:sz w:val="22"/>
          <w:szCs w:val="22"/>
        </w:rPr>
        <w:t>s surveillance efforts directed towards verifying the continuing operability of ventilation fire dampers.</w:t>
      </w:r>
    </w:p>
    <w:p w:rsidR="003D1C9E" w:rsidRPr="004C5114" w:rsidRDefault="003D1C9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3D1C9E" w:rsidRPr="004C5114" w:rsidRDefault="003D1C9E"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C5114">
        <w:rPr>
          <w:rFonts w:ascii="Arial" w:hAnsi="Arial" w:cs="Arial"/>
          <w:sz w:val="22"/>
          <w:szCs w:val="22"/>
        </w:rPr>
        <w:t>Accessible fire dampers are UL labeled and the label fire ratings of dampers are compatible with the fire ratings of their associated fire barriers.</w:t>
      </w:r>
    </w:p>
    <w:p w:rsidR="003D1C9E" w:rsidRPr="004C5114" w:rsidRDefault="003D1C9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3D1C9E" w:rsidRPr="004C5114" w:rsidRDefault="003D1C9E"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C5114">
        <w:rPr>
          <w:rFonts w:ascii="Arial" w:hAnsi="Arial" w:cs="Arial"/>
          <w:sz w:val="22"/>
          <w:szCs w:val="22"/>
        </w:rPr>
        <w:t>The fire damper has no obvious signs of damage by visual verification. Verify through observation that the fire damper fusible link is properly installed and the fire damper has no obstruction which would prevent closure.</w:t>
      </w:r>
    </w:p>
    <w:p w:rsidR="003D1C9E" w:rsidRPr="004C5114" w:rsidRDefault="003D1C9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3D1C9E" w:rsidRPr="004C5114" w:rsidRDefault="003D1C9E"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C5114">
        <w:rPr>
          <w:rFonts w:ascii="Arial" w:hAnsi="Arial" w:cs="Arial"/>
          <w:sz w:val="22"/>
          <w:szCs w:val="22"/>
        </w:rPr>
        <w:t>The fire damper has no buildup of dirt, dust, oil, rust, or other items on the track or coiled springs that would interfere with proper operation.</w:t>
      </w:r>
    </w:p>
    <w:p w:rsidR="003D1C9E" w:rsidRPr="004C5114" w:rsidRDefault="003D1C9E"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336229" w:rsidRPr="004C5114" w:rsidRDefault="00CD647F" w:rsidP="00373EC0">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C5114">
        <w:rPr>
          <w:rFonts w:ascii="Arial" w:hAnsi="Arial" w:cs="Arial"/>
          <w:sz w:val="22"/>
          <w:szCs w:val="22"/>
        </w:rPr>
        <w:t>Penetration Seals</w:t>
      </w:r>
    </w:p>
    <w:p w:rsidR="00336229" w:rsidRPr="004C5114" w:rsidRDefault="00336229"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D647F" w:rsidRPr="004C5114" w:rsidRDefault="008717DB"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Determine whether f</w:t>
      </w:r>
      <w:r w:rsidR="00CD647F" w:rsidRPr="004C5114">
        <w:rPr>
          <w:rFonts w:ascii="Arial" w:hAnsi="Arial" w:cs="Arial"/>
          <w:sz w:val="22"/>
          <w:szCs w:val="22"/>
        </w:rPr>
        <w:t xml:space="preserve">ire ratings for accessible fire penetration seals </w:t>
      </w:r>
      <w:r w:rsidR="009A6CFD">
        <w:rPr>
          <w:rFonts w:ascii="Arial" w:hAnsi="Arial" w:cs="Arial"/>
          <w:sz w:val="22"/>
          <w:szCs w:val="22"/>
        </w:rPr>
        <w:t xml:space="preserve">are </w:t>
      </w:r>
      <w:r w:rsidR="009A6CFD" w:rsidRPr="004C5114">
        <w:rPr>
          <w:rFonts w:ascii="Arial" w:hAnsi="Arial" w:cs="Arial"/>
          <w:sz w:val="22"/>
          <w:szCs w:val="22"/>
        </w:rPr>
        <w:t>compatible</w:t>
      </w:r>
      <w:r w:rsidR="00CD647F" w:rsidRPr="004C5114">
        <w:rPr>
          <w:rFonts w:ascii="Arial" w:hAnsi="Arial" w:cs="Arial"/>
          <w:sz w:val="22"/>
          <w:szCs w:val="22"/>
        </w:rPr>
        <w:t xml:space="preserve"> with the fire ratings of their associated fire barriers. </w:t>
      </w:r>
      <w:r w:rsidR="00255869">
        <w:rPr>
          <w:rFonts w:ascii="Arial" w:hAnsi="Arial" w:cs="Arial"/>
          <w:sz w:val="22"/>
          <w:szCs w:val="22"/>
        </w:rPr>
        <w:t xml:space="preserve"> </w:t>
      </w:r>
      <w:r w:rsidR="00CD647F" w:rsidRPr="004C5114">
        <w:rPr>
          <w:rFonts w:ascii="Arial" w:hAnsi="Arial" w:cs="Arial"/>
          <w:sz w:val="22"/>
          <w:szCs w:val="22"/>
        </w:rPr>
        <w:t xml:space="preserve">Visually inspect the physical condition and structural integrity of each penetration within a </w:t>
      </w:r>
      <w:r w:rsidR="009A6CFD" w:rsidRPr="004C5114">
        <w:rPr>
          <w:rFonts w:ascii="Arial" w:hAnsi="Arial" w:cs="Arial"/>
          <w:sz w:val="22"/>
          <w:szCs w:val="22"/>
        </w:rPr>
        <w:t>firewall</w:t>
      </w:r>
      <w:r w:rsidR="00CD647F" w:rsidRPr="004C5114">
        <w:rPr>
          <w:rFonts w:ascii="Arial" w:hAnsi="Arial" w:cs="Arial"/>
          <w:sz w:val="22"/>
          <w:szCs w:val="22"/>
        </w:rPr>
        <w:t>, floor, or ceiling for the following.  Verify by observation that:</w:t>
      </w:r>
    </w:p>
    <w:p w:rsidR="00CD647F" w:rsidRPr="004C5114" w:rsidRDefault="00CD647F"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647F" w:rsidRPr="004C5114"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C5114">
        <w:rPr>
          <w:rFonts w:ascii="Arial" w:hAnsi="Arial" w:cs="Arial"/>
          <w:sz w:val="22"/>
          <w:szCs w:val="22"/>
        </w:rPr>
        <w:t>The penetration has a seal installed and there is NO passage of light or air movement through the sealant.</w:t>
      </w:r>
    </w:p>
    <w:p w:rsidR="005F68C5" w:rsidRPr="004C5114" w:rsidRDefault="005F68C5"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4C5114"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C5114">
        <w:rPr>
          <w:rFonts w:ascii="Arial" w:hAnsi="Arial" w:cs="Arial"/>
          <w:sz w:val="22"/>
          <w:szCs w:val="22"/>
        </w:rPr>
        <w:t xml:space="preserve">The foamed penetration seal surface has no cracks greater </w:t>
      </w:r>
      <w:r w:rsidR="00A678AE" w:rsidRPr="004C5114">
        <w:rPr>
          <w:rFonts w:ascii="Arial" w:hAnsi="Arial" w:cs="Arial"/>
          <w:sz w:val="22"/>
          <w:szCs w:val="22"/>
        </w:rPr>
        <w:t>than</w:t>
      </w:r>
      <w:r w:rsidRPr="004C5114">
        <w:rPr>
          <w:rFonts w:ascii="Arial" w:hAnsi="Arial" w:cs="Arial"/>
          <w:sz w:val="22"/>
          <w:szCs w:val="22"/>
        </w:rPr>
        <w:t xml:space="preserve"> 1/8 inch in width in the functional portion of the sealant.</w:t>
      </w:r>
    </w:p>
    <w:p w:rsidR="00CD647F" w:rsidRPr="004C5114" w:rsidRDefault="00CD647F"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EB7C04"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4C5114">
        <w:rPr>
          <w:rFonts w:ascii="Arial" w:hAnsi="Arial" w:cs="Arial"/>
          <w:sz w:val="22"/>
          <w:szCs w:val="22"/>
        </w:rPr>
        <w:t xml:space="preserve">The foamed penetration seal surface has no holes greater </w:t>
      </w:r>
      <w:r w:rsidR="00A678AE" w:rsidRPr="004C5114">
        <w:rPr>
          <w:rFonts w:ascii="Arial" w:hAnsi="Arial" w:cs="Arial"/>
          <w:sz w:val="22"/>
          <w:szCs w:val="22"/>
        </w:rPr>
        <w:t>than</w:t>
      </w:r>
      <w:r w:rsidRPr="004C5114">
        <w:rPr>
          <w:rFonts w:ascii="Arial" w:hAnsi="Arial" w:cs="Arial"/>
          <w:sz w:val="22"/>
          <w:szCs w:val="22"/>
        </w:rPr>
        <w:t xml:space="preserve"> 1 inch in depth in the functional portion of the sealant.</w:t>
      </w:r>
    </w:p>
    <w:p w:rsidR="00CD647F" w:rsidRPr="004C5114" w:rsidRDefault="00CD647F" w:rsidP="004C51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There are no tears or rips in the functional portion of the sealant. Cables pulled away from the seal do not result in cracks &gt;1/8 inch in width, holes &gt; 1 inch in depth or tears or rips in the functional portion of the sealant.</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There are no open (unsealed) conduits or open pipes protruding through the seal and terminating on either side of the fire barrier.</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3D1C9E"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 xml:space="preserve">The damming boards, when installed, such as </w:t>
      </w:r>
      <w:proofErr w:type="spellStart"/>
      <w:r w:rsidRPr="00C5312F">
        <w:rPr>
          <w:rFonts w:ascii="Arial" w:hAnsi="Arial" w:cs="Arial"/>
          <w:sz w:val="22"/>
          <w:szCs w:val="22"/>
        </w:rPr>
        <w:t>Carborundum</w:t>
      </w:r>
      <w:proofErr w:type="spellEnd"/>
      <w:r w:rsidR="00831967">
        <w:rPr>
          <w:rFonts w:ascii="Arial" w:hAnsi="Arial" w:cs="Arial"/>
          <w:sz w:val="22"/>
          <w:szCs w:val="22"/>
        </w:rPr>
        <w:t>™</w:t>
      </w:r>
      <w:r w:rsidRPr="00C5312F">
        <w:rPr>
          <w:rFonts w:ascii="Arial" w:hAnsi="Arial" w:cs="Arial"/>
          <w:sz w:val="22"/>
          <w:szCs w:val="22"/>
        </w:rPr>
        <w:t xml:space="preserve">, </w:t>
      </w:r>
      <w:proofErr w:type="spellStart"/>
      <w:r w:rsidRPr="00C5312F">
        <w:rPr>
          <w:rFonts w:ascii="Arial" w:hAnsi="Arial" w:cs="Arial"/>
          <w:sz w:val="22"/>
          <w:szCs w:val="22"/>
        </w:rPr>
        <w:t>Duraboard</w:t>
      </w:r>
      <w:proofErr w:type="spellEnd"/>
      <w:r w:rsidR="00831967" w:rsidRPr="00831967">
        <w:rPr>
          <w:rFonts w:ascii="Arial" w:hAnsi="Arial" w:cs="Arial"/>
          <w:sz w:val="22"/>
          <w:szCs w:val="22"/>
        </w:rPr>
        <w:t>®</w:t>
      </w:r>
      <w:r w:rsidRPr="00C5312F">
        <w:rPr>
          <w:rFonts w:ascii="Arial" w:hAnsi="Arial" w:cs="Arial"/>
          <w:sz w:val="22"/>
          <w:szCs w:val="22"/>
        </w:rPr>
        <w:t xml:space="preserve">, </w:t>
      </w:r>
      <w:proofErr w:type="spellStart"/>
      <w:r w:rsidRPr="00C5312F">
        <w:rPr>
          <w:rFonts w:ascii="Arial" w:hAnsi="Arial" w:cs="Arial"/>
          <w:sz w:val="22"/>
          <w:szCs w:val="22"/>
        </w:rPr>
        <w:t>Durablanket</w:t>
      </w:r>
      <w:proofErr w:type="spellEnd"/>
      <w:r w:rsidR="00831967">
        <w:rPr>
          <w:rFonts w:ascii="Arial" w:hAnsi="Arial" w:cs="Arial"/>
          <w:sz w:val="22"/>
          <w:szCs w:val="22"/>
        </w:rPr>
        <w:t>®, or M</w:t>
      </w:r>
      <w:r w:rsidRPr="00C5312F">
        <w:rPr>
          <w:rFonts w:ascii="Arial" w:hAnsi="Arial" w:cs="Arial"/>
          <w:sz w:val="22"/>
          <w:szCs w:val="22"/>
        </w:rPr>
        <w:t xml:space="preserve">asonite board are an integral part of the seal.  Verify that the damming boards and seams or TSI material is undamaged and in </w:t>
      </w:r>
      <w:proofErr w:type="gramStart"/>
      <w:r w:rsidRPr="00C5312F">
        <w:rPr>
          <w:rFonts w:ascii="Arial" w:hAnsi="Arial" w:cs="Arial"/>
          <w:sz w:val="22"/>
          <w:szCs w:val="22"/>
        </w:rPr>
        <w:t>its</w:t>
      </w:r>
      <w:proofErr w:type="gramEnd"/>
      <w:r w:rsidRPr="00C5312F">
        <w:rPr>
          <w:rFonts w:ascii="Arial" w:hAnsi="Arial" w:cs="Arial"/>
          <w:sz w:val="22"/>
          <w:szCs w:val="22"/>
        </w:rPr>
        <w:t xml:space="preserve"> originally installed condition.</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E629FF" w:rsidRDefault="00CD647F" w:rsidP="00373EC0">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629FF">
        <w:rPr>
          <w:rFonts w:ascii="Arial" w:hAnsi="Arial" w:cs="Arial"/>
          <w:sz w:val="22"/>
          <w:szCs w:val="22"/>
        </w:rPr>
        <w:t xml:space="preserve">Electrical Raceway Fire Barrier Systems </w:t>
      </w:r>
    </w:p>
    <w:p w:rsidR="00E629FF" w:rsidRDefault="00E629F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D647F" w:rsidRPr="00C5312F" w:rsidRDefault="00CD647F"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C5312F">
        <w:rPr>
          <w:rFonts w:ascii="Arial" w:hAnsi="Arial" w:cs="Arial"/>
          <w:sz w:val="22"/>
          <w:szCs w:val="22"/>
        </w:rPr>
        <w:t>Determine by observation that ERFBS required to provide necessary power for safety controls or IROFS, such as cable tray fire wraps for cables and blanket material</w:t>
      </w:r>
      <w:r w:rsidR="008717DB">
        <w:rPr>
          <w:rFonts w:ascii="Arial" w:hAnsi="Arial" w:cs="Arial"/>
          <w:sz w:val="22"/>
          <w:szCs w:val="22"/>
        </w:rPr>
        <w:t>,</w:t>
      </w:r>
      <w:r w:rsidRPr="00C5312F">
        <w:rPr>
          <w:rFonts w:ascii="Arial" w:hAnsi="Arial" w:cs="Arial"/>
          <w:sz w:val="22"/>
          <w:szCs w:val="22"/>
        </w:rPr>
        <w:t xml:space="preserve"> are in good condition.  Visually inspect the physical condition and structural integrity of each ERFBS </w:t>
      </w:r>
      <w:r w:rsidR="008717DB">
        <w:rPr>
          <w:rFonts w:ascii="Arial" w:hAnsi="Arial" w:cs="Arial"/>
          <w:sz w:val="22"/>
          <w:szCs w:val="22"/>
        </w:rPr>
        <w:t xml:space="preserve">to confirm </w:t>
      </w:r>
      <w:r w:rsidRPr="00C5312F">
        <w:rPr>
          <w:rFonts w:ascii="Arial" w:hAnsi="Arial" w:cs="Arial"/>
          <w:sz w:val="22"/>
          <w:szCs w:val="22"/>
        </w:rPr>
        <w:t>the following:</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Wrap materials are continuous and attached securely in place</w:t>
      </w:r>
      <w:r w:rsidR="00514615">
        <w:rPr>
          <w:rFonts w:ascii="Arial" w:hAnsi="Arial" w:cs="Arial"/>
          <w:sz w:val="22"/>
          <w:szCs w:val="22"/>
        </w:rPr>
        <w:t xml:space="preserve">.  </w:t>
      </w:r>
      <w:r w:rsidR="009A6CFD">
        <w:rPr>
          <w:rFonts w:ascii="Arial" w:hAnsi="Arial" w:cs="Arial"/>
          <w:sz w:val="22"/>
          <w:szCs w:val="22"/>
        </w:rPr>
        <w:t xml:space="preserve">In </w:t>
      </w:r>
      <w:r w:rsidR="009A6CFD" w:rsidRPr="00C5312F">
        <w:rPr>
          <w:rFonts w:ascii="Arial" w:hAnsi="Arial" w:cs="Arial"/>
          <w:sz w:val="22"/>
          <w:szCs w:val="22"/>
        </w:rPr>
        <w:t xml:space="preserve">particular, check that material joints or seams are not separated from attachments or have gaps at the firewall structure. </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403AB0"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ins w:id="16" w:author="KAB7" w:date="2014-01-08T10:13:00Z"/>
          <w:rFonts w:ascii="Arial" w:hAnsi="Arial" w:cs="Arial"/>
          <w:sz w:val="22"/>
          <w:szCs w:val="22"/>
        </w:rPr>
      </w:pPr>
      <w:r w:rsidRPr="00C5312F">
        <w:rPr>
          <w:rFonts w:ascii="Arial" w:hAnsi="Arial" w:cs="Arial"/>
          <w:sz w:val="22"/>
          <w:szCs w:val="22"/>
        </w:rPr>
        <w:t xml:space="preserve">No exposed metal </w:t>
      </w:r>
      <w:r w:rsidR="00514615">
        <w:rPr>
          <w:rFonts w:ascii="Arial" w:hAnsi="Arial" w:cs="Arial"/>
          <w:sz w:val="22"/>
          <w:szCs w:val="22"/>
        </w:rPr>
        <w:t xml:space="preserve">is present </w:t>
      </w:r>
      <w:r w:rsidRPr="00C5312F">
        <w:rPr>
          <w:rFonts w:ascii="Arial" w:hAnsi="Arial" w:cs="Arial"/>
          <w:sz w:val="22"/>
          <w:szCs w:val="22"/>
        </w:rPr>
        <w:t xml:space="preserve">which might act as </w:t>
      </w:r>
      <w:r w:rsidR="00A678AE" w:rsidRPr="00C5312F">
        <w:rPr>
          <w:rFonts w:ascii="Arial" w:hAnsi="Arial" w:cs="Arial"/>
          <w:sz w:val="22"/>
          <w:szCs w:val="22"/>
        </w:rPr>
        <w:t>a</w:t>
      </w:r>
      <w:r w:rsidRPr="00C5312F">
        <w:rPr>
          <w:rFonts w:ascii="Arial" w:hAnsi="Arial" w:cs="Arial"/>
          <w:sz w:val="22"/>
          <w:szCs w:val="22"/>
        </w:rPr>
        <w:t xml:space="preserve"> thermal </w:t>
      </w:r>
    </w:p>
    <w:p w:rsidR="00CD647F" w:rsidRPr="00C5312F" w:rsidRDefault="00EE1F4E" w:rsidP="00403A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firstLine="0"/>
        <w:rPr>
          <w:rFonts w:ascii="Arial" w:hAnsi="Arial" w:cs="Arial"/>
          <w:sz w:val="22"/>
          <w:szCs w:val="22"/>
        </w:rPr>
      </w:pPr>
      <w:proofErr w:type="gramStart"/>
      <w:r w:rsidRPr="00C5312F">
        <w:rPr>
          <w:rFonts w:ascii="Arial" w:hAnsi="Arial" w:cs="Arial"/>
          <w:sz w:val="22"/>
          <w:szCs w:val="22"/>
        </w:rPr>
        <w:t>short-circuit</w:t>
      </w:r>
      <w:proofErr w:type="gramEnd"/>
      <w:r w:rsidR="00CD647F" w:rsidRPr="00C5312F">
        <w:rPr>
          <w:rFonts w:ascii="Arial" w:hAnsi="Arial" w:cs="Arial"/>
          <w:sz w:val="22"/>
          <w:szCs w:val="22"/>
        </w:rPr>
        <w:t xml:space="preserve"> from structural supports (i.e., all attachment supports, stud bolts, nuts, and washers are properly covered with the fireproofing material).</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 xml:space="preserve">Banding, wire tie, and other fastener pattern and spacing </w:t>
      </w:r>
      <w:proofErr w:type="gramStart"/>
      <w:r w:rsidRPr="00C5312F">
        <w:rPr>
          <w:rFonts w:ascii="Arial" w:hAnsi="Arial" w:cs="Arial"/>
          <w:sz w:val="22"/>
          <w:szCs w:val="22"/>
        </w:rPr>
        <w:t>appears</w:t>
      </w:r>
      <w:proofErr w:type="gramEnd"/>
      <w:r w:rsidRPr="00C5312F">
        <w:rPr>
          <w:rFonts w:ascii="Arial" w:hAnsi="Arial" w:cs="Arial"/>
          <w:sz w:val="22"/>
          <w:szCs w:val="22"/>
        </w:rPr>
        <w:t xml:space="preserve"> appropriate. </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No breaks, tears, cracks, or holes</w:t>
      </w:r>
      <w:r w:rsidR="00514615">
        <w:rPr>
          <w:rFonts w:ascii="Arial" w:hAnsi="Arial" w:cs="Arial"/>
          <w:sz w:val="22"/>
          <w:szCs w:val="22"/>
        </w:rPr>
        <w:t xml:space="preserve"> are present</w:t>
      </w:r>
      <w:r w:rsidRPr="00C5312F">
        <w:rPr>
          <w:rFonts w:ascii="Arial" w:hAnsi="Arial" w:cs="Arial"/>
          <w:sz w:val="22"/>
          <w:szCs w:val="22"/>
        </w:rPr>
        <w:t>.</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No crumbling of material</w:t>
      </w:r>
      <w:r w:rsidR="00514615">
        <w:rPr>
          <w:rFonts w:ascii="Arial" w:hAnsi="Arial" w:cs="Arial"/>
          <w:sz w:val="22"/>
          <w:szCs w:val="22"/>
        </w:rPr>
        <w:t xml:space="preserve"> is present</w:t>
      </w:r>
      <w:r w:rsidRPr="00C5312F">
        <w:rPr>
          <w:rFonts w:ascii="Arial" w:hAnsi="Arial" w:cs="Arial"/>
          <w:sz w:val="22"/>
          <w:szCs w:val="22"/>
        </w:rPr>
        <w:t>.</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No water damage</w:t>
      </w:r>
      <w:r w:rsidR="00514615">
        <w:rPr>
          <w:rFonts w:ascii="Arial" w:hAnsi="Arial" w:cs="Arial"/>
          <w:sz w:val="22"/>
          <w:szCs w:val="22"/>
        </w:rPr>
        <w:t xml:space="preserve"> has occurred.</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No sagging</w:t>
      </w:r>
      <w:r w:rsidR="00514615">
        <w:rPr>
          <w:rFonts w:ascii="Arial" w:hAnsi="Arial" w:cs="Arial"/>
          <w:sz w:val="22"/>
          <w:szCs w:val="22"/>
        </w:rPr>
        <w:t xml:space="preserve"> is </w:t>
      </w:r>
      <w:r w:rsidR="009A6CFD">
        <w:rPr>
          <w:rFonts w:ascii="Arial" w:hAnsi="Arial" w:cs="Arial"/>
          <w:sz w:val="22"/>
          <w:szCs w:val="22"/>
        </w:rPr>
        <w:t>observed</w:t>
      </w:r>
      <w:r w:rsidRPr="00C5312F">
        <w:rPr>
          <w:rFonts w:ascii="Arial" w:hAnsi="Arial" w:cs="Arial"/>
          <w:sz w:val="22"/>
          <w:szCs w:val="22"/>
        </w:rPr>
        <w:t>.</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No blisters or bubbles</w:t>
      </w:r>
      <w:r w:rsidR="00514615">
        <w:rPr>
          <w:rFonts w:ascii="Arial" w:hAnsi="Arial" w:cs="Arial"/>
          <w:sz w:val="22"/>
          <w:szCs w:val="22"/>
        </w:rPr>
        <w:t xml:space="preserve"> are present</w:t>
      </w:r>
      <w:r w:rsidRPr="00C5312F">
        <w:rPr>
          <w:rFonts w:ascii="Arial" w:hAnsi="Arial" w:cs="Arial"/>
          <w:sz w:val="22"/>
          <w:szCs w:val="22"/>
        </w:rPr>
        <w:t>.</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3D1144" w:rsidRDefault="00CD647F" w:rsidP="00373EC0">
      <w:pPr>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D1144">
        <w:rPr>
          <w:rFonts w:ascii="Arial" w:hAnsi="Arial" w:cs="Arial"/>
          <w:sz w:val="22"/>
          <w:szCs w:val="22"/>
        </w:rPr>
        <w:t>Oil Spill, Leakage and Containment/Collection Systems</w:t>
      </w:r>
    </w:p>
    <w:p w:rsidR="003D1144" w:rsidRDefault="003D1144"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EB7C04" w:rsidRDefault="00CD647F" w:rsidP="00373EC0">
      <w:pPr>
        <w:numPr>
          <w:ilvl w:val="2"/>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C5312F">
        <w:rPr>
          <w:rFonts w:ascii="Arial" w:hAnsi="Arial" w:cs="Arial"/>
          <w:sz w:val="22"/>
          <w:szCs w:val="22"/>
        </w:rPr>
        <w:t xml:space="preserve">Oil leakage and containment/collection systems are fire protection features designed to collect oil leakage, spills, and spray from equipment and/or </w:t>
      </w:r>
    </w:p>
    <w:p w:rsidR="00CD647F" w:rsidRPr="00C5312F" w:rsidRDefault="00CD647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roofErr w:type="gramStart"/>
      <w:r w:rsidRPr="00C5312F">
        <w:rPr>
          <w:rFonts w:ascii="Arial" w:hAnsi="Arial" w:cs="Arial"/>
          <w:sz w:val="22"/>
          <w:szCs w:val="22"/>
        </w:rPr>
        <w:lastRenderedPageBreak/>
        <w:t>storage</w:t>
      </w:r>
      <w:proofErr w:type="gramEnd"/>
      <w:r w:rsidRPr="00C5312F">
        <w:rPr>
          <w:rFonts w:ascii="Arial" w:hAnsi="Arial" w:cs="Arial"/>
          <w:sz w:val="22"/>
          <w:szCs w:val="22"/>
        </w:rPr>
        <w:t xml:space="preserve"> tanks that contain flammable or combustible liquids (See NFPA 30, "Flammable and Combustible Liquids Code").  Visually inspect the physical condition and structural integrity of each oil leakage and containment/collection system for the following:</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firstLine="145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 xml:space="preserve">The oil leakage and containment/collection system has sufficient volume </w:t>
      </w:r>
      <w:r w:rsidR="00F83236">
        <w:rPr>
          <w:rFonts w:ascii="Arial" w:hAnsi="Arial" w:cs="Arial"/>
          <w:sz w:val="22"/>
          <w:szCs w:val="22"/>
        </w:rPr>
        <w:t xml:space="preserve">for collecting and holding the contents from </w:t>
      </w:r>
      <w:r w:rsidRPr="00C5312F">
        <w:rPr>
          <w:rFonts w:ascii="Arial" w:hAnsi="Arial" w:cs="Arial"/>
          <w:sz w:val="22"/>
          <w:szCs w:val="22"/>
        </w:rPr>
        <w:t xml:space="preserve">the largest container allowed </w:t>
      </w:r>
      <w:proofErr w:type="gramStart"/>
      <w:r w:rsidRPr="00C5312F">
        <w:rPr>
          <w:rFonts w:ascii="Arial" w:hAnsi="Arial" w:cs="Arial"/>
          <w:sz w:val="22"/>
          <w:szCs w:val="22"/>
        </w:rPr>
        <w:t>to prevent</w:t>
      </w:r>
      <w:proofErr w:type="gramEnd"/>
      <w:r w:rsidRPr="00C5312F">
        <w:rPr>
          <w:rFonts w:ascii="Arial" w:hAnsi="Arial" w:cs="Arial"/>
          <w:sz w:val="22"/>
          <w:szCs w:val="22"/>
        </w:rPr>
        <w:t xml:space="preserve"> overflow from endangering important structures, facilities, or safety systems.</w:t>
      </w:r>
    </w:p>
    <w:p w:rsidR="00CD647F" w:rsidRPr="00C5312F" w:rsidRDefault="00CD647F"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 xml:space="preserve">The containment/collection containment dike is </w:t>
      </w:r>
      <w:r w:rsidR="00456346" w:rsidRPr="00C5312F">
        <w:rPr>
          <w:rFonts w:ascii="Arial" w:hAnsi="Arial" w:cs="Arial"/>
          <w:sz w:val="22"/>
          <w:szCs w:val="22"/>
        </w:rPr>
        <w:t xml:space="preserve">liquid </w:t>
      </w:r>
      <w:r w:rsidR="00A66FDF">
        <w:rPr>
          <w:rFonts w:ascii="Arial" w:hAnsi="Arial" w:cs="Arial"/>
          <w:sz w:val="22"/>
          <w:szCs w:val="22"/>
        </w:rPr>
        <w:t>tight.</w:t>
      </w:r>
    </w:p>
    <w:p w:rsidR="00790B63" w:rsidRPr="00C5312F" w:rsidRDefault="00790B63"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CD647F" w:rsidRPr="00C5312F" w:rsidRDefault="00CD647F" w:rsidP="00373EC0">
      <w:pPr>
        <w:numPr>
          <w:ilvl w:val="3"/>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C5312F">
        <w:rPr>
          <w:rFonts w:ascii="Arial" w:hAnsi="Arial" w:cs="Arial"/>
          <w:sz w:val="22"/>
          <w:szCs w:val="22"/>
        </w:rPr>
        <w:t>Any piping passing through the dike walls ha</w:t>
      </w:r>
      <w:r w:rsidR="00A66FDF">
        <w:rPr>
          <w:rFonts w:ascii="Arial" w:hAnsi="Arial" w:cs="Arial"/>
          <w:sz w:val="22"/>
          <w:szCs w:val="22"/>
        </w:rPr>
        <w:t>s</w:t>
      </w:r>
      <w:r w:rsidRPr="00C5312F">
        <w:rPr>
          <w:rFonts w:ascii="Arial" w:hAnsi="Arial" w:cs="Arial"/>
          <w:sz w:val="22"/>
          <w:szCs w:val="22"/>
        </w:rPr>
        <w:t xml:space="preserve"> closed isolation block valves installed.  Verify that the valve(s) access under fire conditions is permitted without entering the diked area.  Where provision is made for draining water from diked areas, the drains should be controlled to prevent combustible liquids from entering areas where they would constitute a hazard to important structures, facilities, or safety systems.</w:t>
      </w:r>
    </w:p>
    <w:p w:rsidR="005E711B" w:rsidRDefault="005E711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5E711B" w:rsidRPr="00C5312F" w:rsidRDefault="00D25160" w:rsidP="00920D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C5312F">
        <w:rPr>
          <w:rFonts w:ascii="Arial" w:hAnsi="Arial" w:cs="Arial"/>
          <w:sz w:val="22"/>
          <w:szCs w:val="22"/>
        </w:rPr>
        <w:t>02.07</w:t>
      </w:r>
      <w:r w:rsidRPr="00C5312F">
        <w:rPr>
          <w:rFonts w:ascii="Arial" w:hAnsi="Arial" w:cs="Arial"/>
          <w:sz w:val="22"/>
          <w:szCs w:val="22"/>
        </w:rPr>
        <w:tab/>
      </w:r>
      <w:r w:rsidRPr="00FF6EF1">
        <w:rPr>
          <w:rFonts w:ascii="Arial" w:hAnsi="Arial" w:cs="Arial"/>
          <w:sz w:val="22"/>
          <w:szCs w:val="22"/>
          <w:u w:val="single"/>
        </w:rPr>
        <w:t>Compensatory Measures</w:t>
      </w:r>
      <w:r w:rsidRPr="00C5312F">
        <w:rPr>
          <w:rFonts w:ascii="Arial" w:hAnsi="Arial" w:cs="Arial"/>
          <w:sz w:val="22"/>
          <w:szCs w:val="22"/>
        </w:rPr>
        <w:t>.</w:t>
      </w:r>
    </w:p>
    <w:p w:rsidR="00DF1299" w:rsidRPr="00C5312F" w:rsidRDefault="00DF1299"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25160" w:rsidRPr="00C5312F" w:rsidRDefault="00D25160" w:rsidP="00373EC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F6EF1">
        <w:rPr>
          <w:rFonts w:ascii="Arial" w:hAnsi="Arial" w:cs="Arial"/>
          <w:sz w:val="22"/>
          <w:szCs w:val="22"/>
        </w:rPr>
        <w:t>Inspection Requirements</w:t>
      </w:r>
      <w:r w:rsidR="00DF1299" w:rsidRPr="00C5312F">
        <w:rPr>
          <w:rFonts w:ascii="Arial" w:hAnsi="Arial" w:cs="Arial"/>
          <w:sz w:val="22"/>
          <w:szCs w:val="22"/>
        </w:rPr>
        <w:t>.  Determine whether</w:t>
      </w:r>
      <w:r w:rsidR="00441249" w:rsidRPr="00C5312F">
        <w:rPr>
          <w:rFonts w:ascii="Arial" w:hAnsi="Arial" w:cs="Arial"/>
          <w:sz w:val="22"/>
          <w:szCs w:val="22"/>
        </w:rPr>
        <w:t xml:space="preserve"> compensatory measures are put in place by the licensee or certificate holder for out-of-service, degraded or inoperable required fire protection equipment, systems or features.</w:t>
      </w: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25160" w:rsidRPr="00C5312F" w:rsidRDefault="00D25160" w:rsidP="00373EC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F6EF1">
        <w:rPr>
          <w:rFonts w:ascii="Arial" w:hAnsi="Arial" w:cs="Arial"/>
          <w:sz w:val="22"/>
          <w:szCs w:val="22"/>
        </w:rPr>
        <w:t>Inspection Guidance.</w:t>
      </w:r>
      <w:r w:rsidRPr="00C5312F">
        <w:rPr>
          <w:rFonts w:ascii="Arial" w:hAnsi="Arial" w:cs="Arial"/>
          <w:sz w:val="22"/>
          <w:szCs w:val="22"/>
        </w:rPr>
        <w:t xml:space="preserve">  The use of compensatory measures, on a </w:t>
      </w:r>
      <w:r w:rsidR="009A6CFD" w:rsidRPr="00C5312F">
        <w:rPr>
          <w:rFonts w:ascii="Arial" w:hAnsi="Arial" w:cs="Arial"/>
          <w:sz w:val="22"/>
          <w:szCs w:val="22"/>
        </w:rPr>
        <w:t>short-term</w:t>
      </w:r>
      <w:r w:rsidRPr="00C5312F">
        <w:rPr>
          <w:rFonts w:ascii="Arial" w:hAnsi="Arial" w:cs="Arial"/>
          <w:sz w:val="22"/>
          <w:szCs w:val="22"/>
        </w:rPr>
        <w:t xml:space="preserve"> basis, is an integral part of licensees</w:t>
      </w:r>
      <w:r w:rsidR="007C1618">
        <w:rPr>
          <w:rFonts w:ascii="Arial" w:hAnsi="Arial" w:cs="Arial"/>
          <w:sz w:val="22"/>
          <w:szCs w:val="22"/>
        </w:rPr>
        <w:t>’</w:t>
      </w:r>
      <w:r w:rsidRPr="00C5312F">
        <w:rPr>
          <w:rFonts w:ascii="Arial" w:hAnsi="Arial" w:cs="Arial"/>
          <w:sz w:val="22"/>
          <w:szCs w:val="22"/>
        </w:rPr>
        <w:t xml:space="preserve"> </w:t>
      </w:r>
      <w:r w:rsidR="007C1618">
        <w:rPr>
          <w:rFonts w:ascii="Arial" w:hAnsi="Arial" w:cs="Arial"/>
          <w:sz w:val="22"/>
          <w:szCs w:val="22"/>
        </w:rPr>
        <w:t xml:space="preserve">and </w:t>
      </w:r>
      <w:r w:rsidRPr="00C5312F">
        <w:rPr>
          <w:rFonts w:ascii="Arial" w:hAnsi="Arial" w:cs="Arial"/>
          <w:sz w:val="22"/>
          <w:szCs w:val="22"/>
        </w:rPr>
        <w:t>certificate holders</w:t>
      </w:r>
      <w:r w:rsidR="007C1618">
        <w:rPr>
          <w:rFonts w:ascii="Arial" w:hAnsi="Arial" w:cs="Arial"/>
          <w:sz w:val="22"/>
          <w:szCs w:val="22"/>
        </w:rPr>
        <w:t>’</w:t>
      </w:r>
      <w:r w:rsidRPr="00C5312F">
        <w:rPr>
          <w:rFonts w:ascii="Arial" w:hAnsi="Arial" w:cs="Arial"/>
          <w:sz w:val="22"/>
          <w:szCs w:val="22"/>
        </w:rPr>
        <w:t xml:space="preserve"> fire protection programs.  In most cases, such measures can effectively compensate for the reduction in </w:t>
      </w:r>
      <w:r w:rsidR="007C1618">
        <w:rPr>
          <w:rFonts w:ascii="Arial" w:hAnsi="Arial" w:cs="Arial"/>
          <w:sz w:val="22"/>
          <w:szCs w:val="22"/>
        </w:rPr>
        <w:t xml:space="preserve">the level of </w:t>
      </w:r>
      <w:r w:rsidRPr="00C5312F">
        <w:rPr>
          <w:rFonts w:ascii="Arial" w:hAnsi="Arial" w:cs="Arial"/>
          <w:sz w:val="22"/>
          <w:szCs w:val="22"/>
        </w:rPr>
        <w:t>fire protection defense-in-depth until the operability of the degraded or inoperable fire protection feature can be restored</w:t>
      </w:r>
      <w:r w:rsidR="007C1618">
        <w:rPr>
          <w:rFonts w:ascii="Arial" w:hAnsi="Arial" w:cs="Arial"/>
          <w:sz w:val="22"/>
          <w:szCs w:val="22"/>
        </w:rPr>
        <w:t>,</w:t>
      </w:r>
      <w:r w:rsidRPr="00C5312F">
        <w:rPr>
          <w:rFonts w:ascii="Arial" w:hAnsi="Arial" w:cs="Arial"/>
          <w:sz w:val="22"/>
          <w:szCs w:val="22"/>
        </w:rPr>
        <w:t xml:space="preserve"> or the nonconformance can be corrected.  For typical fire protection system deficiencies (e.g., inoperable fire detection and suppression systems) the plant administrative procedures should specify the appropriate compensatory measures.</w:t>
      </w:r>
    </w:p>
    <w:p w:rsidR="00984BAC" w:rsidRPr="00C5312F" w:rsidRDefault="00984BAC"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984BAC" w:rsidRPr="00C5312F" w:rsidRDefault="00984BAC"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ab/>
        <w:t xml:space="preserve">Each </w:t>
      </w:r>
      <w:r w:rsidR="007C1618">
        <w:rPr>
          <w:rFonts w:ascii="Arial" w:hAnsi="Arial" w:cs="Arial"/>
          <w:sz w:val="22"/>
          <w:szCs w:val="22"/>
        </w:rPr>
        <w:t xml:space="preserve">level of defense in fire protection </w:t>
      </w:r>
      <w:r w:rsidRPr="00C5312F">
        <w:rPr>
          <w:rFonts w:ascii="Arial" w:hAnsi="Arial" w:cs="Arial"/>
          <w:sz w:val="22"/>
          <w:szCs w:val="22"/>
        </w:rPr>
        <w:t>(i.e., prevent fires, detect and suppress fires, and the design of safety systems to limit fire damage), should meet certain minimum requirements; however, strengthening any one can compensate in some measure for weaknesses, known or unknown, in others. In some cases, reductions in defense in depth can be immediately corrected.  For example, combustibles can be removed if found in a combustible free zone.  In other cases, more time is needed to correct the problem (e.g., repair an inoperable fire detection system</w:t>
      </w:r>
      <w:r w:rsidR="007C1618">
        <w:rPr>
          <w:rFonts w:ascii="Arial" w:hAnsi="Arial" w:cs="Arial"/>
          <w:sz w:val="22"/>
          <w:szCs w:val="22"/>
        </w:rPr>
        <w:t>,</w:t>
      </w:r>
      <w:r w:rsidRPr="00C5312F">
        <w:rPr>
          <w:rFonts w:ascii="Arial" w:hAnsi="Arial" w:cs="Arial"/>
          <w:sz w:val="22"/>
          <w:szCs w:val="22"/>
        </w:rPr>
        <w:t xml:space="preserve"> or install a missing fire barrier).  In still other cases, fire protection features are purposefully removed from service (e.g., a fire barrier penetration seal may be removed to allow a new cable run).  When immediate corrective actions cannot be taken, compensatory measures are implemented to mitigate the increased fire risk created by the degraded, inoperable, or nonconforming condition until permanent corrective actions can be implemented.</w:t>
      </w:r>
    </w:p>
    <w:p w:rsidR="00EB7C04" w:rsidRDefault="00EB7C04"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17" w:author="btc1" w:date="2014-01-22T15:16:00Z"/>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ab/>
        <w:t xml:space="preserve">Fire watches are the most common form of compensatory measure for typical fire protection system deficiencies.  Fire watches are personnel trained to inspect for the control of ignition sources, fire hazards, and combustible materials; to look for signs of incipient fires; to provide prompt notification of fire hazards and fires; and, in some cases, to take actions to begin fire suppression activities. The primary purpose of the fire watch is to look for fire hazards and other conditions that could lead to a fire.  Therefore, the fire watch strengthens the first echelon of fire protection defense in depth (fire prevention) by compensating for the weakness introduced by the inoperable, degraded, or nonconforming condition. </w:t>
      </w:r>
    </w:p>
    <w:p w:rsidR="00D25160" w:rsidRPr="00C5312F" w:rsidRDefault="00D25160" w:rsidP="00D251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C5312F">
        <w:rPr>
          <w:rFonts w:ascii="Arial" w:hAnsi="Arial" w:cs="Arial"/>
          <w:sz w:val="22"/>
          <w:szCs w:val="22"/>
        </w:rPr>
        <w:tab/>
        <w:t xml:space="preserve">Fire watches may also detect fires, call out the fire brigade, give exact information regarding the nature and location of the fire to the fire brigade, and initiate fire suppression activities for incipient stage fires.  These actions all strengthen the second </w:t>
      </w:r>
      <w:r w:rsidR="00FB0605">
        <w:rPr>
          <w:rFonts w:ascii="Arial" w:hAnsi="Arial" w:cs="Arial"/>
          <w:sz w:val="22"/>
          <w:szCs w:val="22"/>
        </w:rPr>
        <w:t xml:space="preserve">level of defense in </w:t>
      </w:r>
      <w:r w:rsidRPr="00C5312F">
        <w:rPr>
          <w:rFonts w:ascii="Arial" w:hAnsi="Arial" w:cs="Arial"/>
          <w:sz w:val="22"/>
          <w:szCs w:val="22"/>
        </w:rPr>
        <w:t xml:space="preserve">fire </w:t>
      </w:r>
      <w:r w:rsidR="009A6CFD" w:rsidRPr="00C5312F">
        <w:rPr>
          <w:rFonts w:ascii="Arial" w:hAnsi="Arial" w:cs="Arial"/>
          <w:sz w:val="22"/>
          <w:szCs w:val="22"/>
        </w:rPr>
        <w:t>protection (</w:t>
      </w:r>
      <w:r w:rsidRPr="00C5312F">
        <w:rPr>
          <w:rFonts w:ascii="Arial" w:hAnsi="Arial" w:cs="Arial"/>
          <w:sz w:val="22"/>
          <w:szCs w:val="22"/>
        </w:rPr>
        <w:t xml:space="preserve">fire detection and suppression). (Whether or not a fire watch engages in incipient stage </w:t>
      </w:r>
      <w:r w:rsidR="009A6CFD" w:rsidRPr="00C5312F">
        <w:rPr>
          <w:rFonts w:ascii="Arial" w:hAnsi="Arial" w:cs="Arial"/>
          <w:sz w:val="22"/>
          <w:szCs w:val="22"/>
        </w:rPr>
        <w:t>firefighting</w:t>
      </w:r>
      <w:r w:rsidRPr="00C5312F">
        <w:rPr>
          <w:rFonts w:ascii="Arial" w:hAnsi="Arial" w:cs="Arial"/>
          <w:sz w:val="22"/>
          <w:szCs w:val="22"/>
        </w:rPr>
        <w:t xml:space="preserve"> activities is based on the individuals' training and procedures.)</w:t>
      </w:r>
      <w:r w:rsidR="00592590" w:rsidRPr="00C5312F">
        <w:rPr>
          <w:rFonts w:ascii="Arial" w:hAnsi="Arial" w:cs="Arial"/>
          <w:sz w:val="22"/>
          <w:szCs w:val="22"/>
        </w:rPr>
        <w:t xml:space="preserve"> </w:t>
      </w:r>
      <w:ins w:id="18" w:author="KAB7" w:date="2014-01-08T09:42:00Z">
        <w:r w:rsidR="00FF6EF1">
          <w:rPr>
            <w:rFonts w:ascii="Arial" w:hAnsi="Arial" w:cs="Arial"/>
            <w:sz w:val="22"/>
            <w:szCs w:val="22"/>
          </w:rPr>
          <w:t xml:space="preserve"> </w:t>
        </w:r>
      </w:ins>
      <w:r w:rsidR="00592590" w:rsidRPr="00C5312F">
        <w:rPr>
          <w:rFonts w:ascii="Arial" w:hAnsi="Arial" w:cs="Arial"/>
          <w:sz w:val="22"/>
          <w:szCs w:val="22"/>
        </w:rPr>
        <w:t>Assess whether:</w:t>
      </w: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25160" w:rsidRPr="00C5312F" w:rsidRDefault="00D25160" w:rsidP="00373EC0">
      <w:pPr>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Compensatory measures are put in place by the licensee or certificate holder for out-of-service, degraded or inoperable fire protection equipment</w:t>
      </w:r>
      <w:r w:rsidR="00191B4E">
        <w:rPr>
          <w:rFonts w:ascii="Arial" w:hAnsi="Arial" w:cs="Arial"/>
          <w:sz w:val="22"/>
          <w:szCs w:val="22"/>
        </w:rPr>
        <w:t xml:space="preserve"> that is required to be </w:t>
      </w:r>
      <w:proofErr w:type="gramStart"/>
      <w:r w:rsidR="00191B4E">
        <w:rPr>
          <w:rFonts w:ascii="Arial" w:hAnsi="Arial" w:cs="Arial"/>
          <w:sz w:val="22"/>
          <w:szCs w:val="22"/>
        </w:rPr>
        <w:t>operable</w:t>
      </w:r>
      <w:r w:rsidRPr="00C5312F">
        <w:rPr>
          <w:rFonts w:ascii="Arial" w:hAnsi="Arial" w:cs="Arial"/>
          <w:sz w:val="22"/>
          <w:szCs w:val="22"/>
        </w:rPr>
        <w:t>,</w:t>
      </w:r>
      <w:proofErr w:type="gramEnd"/>
      <w:r w:rsidRPr="00C5312F">
        <w:rPr>
          <w:rFonts w:ascii="Arial" w:hAnsi="Arial" w:cs="Arial"/>
          <w:sz w:val="22"/>
          <w:szCs w:val="22"/>
        </w:rPr>
        <w:t xml:space="preserve"> </w:t>
      </w:r>
      <w:r w:rsidR="00191B4E">
        <w:rPr>
          <w:rFonts w:ascii="Arial" w:hAnsi="Arial" w:cs="Arial"/>
          <w:sz w:val="22"/>
          <w:szCs w:val="22"/>
        </w:rPr>
        <w:t xml:space="preserve">or </w:t>
      </w:r>
      <w:r w:rsidR="002E6F81">
        <w:rPr>
          <w:rFonts w:ascii="Arial" w:hAnsi="Arial" w:cs="Arial"/>
          <w:sz w:val="22"/>
          <w:szCs w:val="22"/>
        </w:rPr>
        <w:t xml:space="preserve">inoperable </w:t>
      </w:r>
      <w:r w:rsidRPr="00C5312F">
        <w:rPr>
          <w:rFonts w:ascii="Arial" w:hAnsi="Arial" w:cs="Arial"/>
          <w:sz w:val="22"/>
          <w:szCs w:val="22"/>
        </w:rPr>
        <w:t>systems or features (e.g., detection and suppression systems and equipment, passive fire barrier features, etc.).</w:t>
      </w:r>
    </w:p>
    <w:p w:rsidR="00D25160" w:rsidRPr="00C5312F" w:rsidRDefault="00D25160" w:rsidP="00373EC0">
      <w:pPr>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Compensatory measures are adequate to provide at least the same reduction in fire risk (considering the out of service time) as the fire protection item(s) </w:t>
      </w:r>
      <w:r w:rsidR="00CD59F9">
        <w:rPr>
          <w:rFonts w:ascii="Arial" w:hAnsi="Arial" w:cs="Arial"/>
          <w:sz w:val="22"/>
          <w:szCs w:val="22"/>
        </w:rPr>
        <w:t>for which the compensatory measures are applied.</w:t>
      </w:r>
    </w:p>
    <w:p w:rsidR="00D25160" w:rsidRPr="00C5312F" w:rsidRDefault="00D25160" w:rsidP="003D11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D25160" w:rsidRPr="00C5312F" w:rsidRDefault="00D25160" w:rsidP="00373EC0">
      <w:pPr>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Licensee</w:t>
      </w:r>
      <w:r w:rsidR="00A72A43">
        <w:rPr>
          <w:rFonts w:ascii="Arial" w:hAnsi="Arial" w:cs="Arial"/>
          <w:sz w:val="22"/>
          <w:szCs w:val="22"/>
        </w:rPr>
        <w:t>’s</w:t>
      </w:r>
      <w:r w:rsidRPr="00C5312F">
        <w:rPr>
          <w:rFonts w:ascii="Arial" w:hAnsi="Arial" w:cs="Arial"/>
          <w:sz w:val="22"/>
          <w:szCs w:val="22"/>
        </w:rPr>
        <w:t xml:space="preserve"> or certificate holder</w:t>
      </w:r>
      <w:r w:rsidR="00A72A43">
        <w:rPr>
          <w:rFonts w:ascii="Arial" w:hAnsi="Arial" w:cs="Arial"/>
          <w:sz w:val="22"/>
          <w:szCs w:val="22"/>
        </w:rPr>
        <w:t>’</w:t>
      </w:r>
      <w:r w:rsidRPr="00C5312F">
        <w:rPr>
          <w:rFonts w:ascii="Arial" w:hAnsi="Arial" w:cs="Arial"/>
          <w:sz w:val="22"/>
          <w:szCs w:val="22"/>
        </w:rPr>
        <w:t xml:space="preserve">s plans for permanent corrective </w:t>
      </w:r>
      <w:proofErr w:type="gramStart"/>
      <w:r w:rsidRPr="00C5312F">
        <w:rPr>
          <w:rFonts w:ascii="Arial" w:hAnsi="Arial" w:cs="Arial"/>
          <w:sz w:val="22"/>
          <w:szCs w:val="22"/>
        </w:rPr>
        <w:t>actions,</w:t>
      </w:r>
      <w:proofErr w:type="gramEnd"/>
      <w:r w:rsidRPr="00C5312F">
        <w:rPr>
          <w:rFonts w:ascii="Arial" w:hAnsi="Arial" w:cs="Arial"/>
          <w:sz w:val="22"/>
          <w:szCs w:val="22"/>
        </w:rPr>
        <w:t xml:space="preserve"> </w:t>
      </w:r>
      <w:r w:rsidR="00A72A43">
        <w:rPr>
          <w:rFonts w:ascii="Arial" w:hAnsi="Arial" w:cs="Arial"/>
          <w:sz w:val="22"/>
          <w:szCs w:val="22"/>
        </w:rPr>
        <w:t xml:space="preserve">and the </w:t>
      </w:r>
      <w:r w:rsidRPr="00C5312F">
        <w:rPr>
          <w:rFonts w:ascii="Arial" w:hAnsi="Arial" w:cs="Arial"/>
          <w:sz w:val="22"/>
          <w:szCs w:val="22"/>
        </w:rPr>
        <w:t xml:space="preserve">effectiveness </w:t>
      </w:r>
      <w:r w:rsidR="00A72A43">
        <w:rPr>
          <w:rFonts w:ascii="Arial" w:hAnsi="Arial" w:cs="Arial"/>
          <w:sz w:val="22"/>
          <w:szCs w:val="22"/>
        </w:rPr>
        <w:t xml:space="preserve">of the corrective actions for </w:t>
      </w:r>
      <w:r w:rsidRPr="00C5312F">
        <w:rPr>
          <w:rFonts w:ascii="Arial" w:hAnsi="Arial" w:cs="Arial"/>
          <w:sz w:val="22"/>
          <w:szCs w:val="22"/>
        </w:rPr>
        <w:t>returning the equipment to service in a reasonable period of time, are adequate.</w:t>
      </w: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25160" w:rsidRPr="00C5312F" w:rsidRDefault="00D25160" w:rsidP="00373EC0">
      <w:pPr>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For identified impaired fire protection features, compensatory actions (usually a posted fire watch) are established and continue</w:t>
      </w:r>
      <w:r w:rsidR="00E6462F">
        <w:rPr>
          <w:rFonts w:ascii="Arial" w:hAnsi="Arial" w:cs="Arial"/>
          <w:sz w:val="22"/>
          <w:szCs w:val="22"/>
        </w:rPr>
        <w:t>d</w:t>
      </w:r>
      <w:r w:rsidRPr="00C5312F">
        <w:rPr>
          <w:rFonts w:ascii="Arial" w:hAnsi="Arial" w:cs="Arial"/>
          <w:sz w:val="22"/>
          <w:szCs w:val="22"/>
        </w:rPr>
        <w:t xml:space="preserve"> until the component is restored.</w:t>
      </w:r>
    </w:p>
    <w:p w:rsidR="00D25160" w:rsidRPr="00C5312F" w:rsidRDefault="00D25160"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25160" w:rsidRPr="00C5312F" w:rsidRDefault="00E20E1C" w:rsidP="00373EC0">
      <w:pPr>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T</w:t>
      </w:r>
      <w:r w:rsidR="00D25160" w:rsidRPr="00C5312F">
        <w:rPr>
          <w:rFonts w:ascii="Arial" w:hAnsi="Arial" w:cs="Arial"/>
          <w:sz w:val="22"/>
          <w:szCs w:val="22"/>
        </w:rPr>
        <w:t>he duties of posted compensatory action fire watchers are adequate</w:t>
      </w:r>
      <w:r>
        <w:rPr>
          <w:rFonts w:ascii="Arial" w:hAnsi="Arial" w:cs="Arial"/>
          <w:sz w:val="22"/>
          <w:szCs w:val="22"/>
        </w:rPr>
        <w:t>,</w:t>
      </w:r>
      <w:r w:rsidR="00D25160" w:rsidRPr="00C5312F">
        <w:rPr>
          <w:rFonts w:ascii="Arial" w:hAnsi="Arial" w:cs="Arial"/>
          <w:sz w:val="22"/>
          <w:szCs w:val="22"/>
        </w:rPr>
        <w:t xml:space="preserve"> and fire watch rounds are completed within specified procedural time frames.</w:t>
      </w:r>
    </w:p>
    <w:p w:rsidR="00DF1299" w:rsidRPr="00C5312F" w:rsidRDefault="00DF1299"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02.08</w:t>
      </w:r>
      <w:r w:rsidR="00DF1299" w:rsidRPr="00C5312F">
        <w:rPr>
          <w:rFonts w:ascii="Arial" w:hAnsi="Arial" w:cs="Arial"/>
          <w:sz w:val="22"/>
          <w:szCs w:val="22"/>
        </w:rPr>
        <w:tab/>
      </w:r>
      <w:r w:rsidR="00DF1299" w:rsidRPr="00C5312F">
        <w:rPr>
          <w:rFonts w:ascii="Arial" w:hAnsi="Arial" w:cs="Arial"/>
          <w:sz w:val="22"/>
          <w:szCs w:val="22"/>
          <w:u w:val="single"/>
        </w:rPr>
        <w:t>Annual Inspection</w:t>
      </w:r>
      <w:r w:rsidR="00DF1299" w:rsidRPr="00C5312F">
        <w:rPr>
          <w:rFonts w:ascii="Arial" w:hAnsi="Arial" w:cs="Arial"/>
          <w:sz w:val="22"/>
          <w:szCs w:val="22"/>
        </w:rPr>
        <w:t>.</w:t>
      </w:r>
      <w:r w:rsidR="00DF1299" w:rsidRPr="00C5312F">
        <w:rPr>
          <w:rStyle w:val="FootnoteReference"/>
          <w:rFonts w:ascii="Arial" w:hAnsi="Arial" w:cs="Arial"/>
          <w:sz w:val="22"/>
          <w:szCs w:val="22"/>
          <w:vertAlign w:val="superscript"/>
        </w:rPr>
        <w:footnoteReference w:id="1"/>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691B62" w:rsidP="00373EC0">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F6EF1">
        <w:rPr>
          <w:rFonts w:ascii="Arial" w:hAnsi="Arial" w:cs="Arial"/>
          <w:sz w:val="22"/>
          <w:szCs w:val="22"/>
        </w:rPr>
        <w:t>Inspection Requirements.</w:t>
      </w:r>
      <w:r w:rsidRPr="00C5312F">
        <w:rPr>
          <w:rFonts w:ascii="Arial" w:hAnsi="Arial" w:cs="Arial"/>
          <w:sz w:val="22"/>
          <w:szCs w:val="22"/>
        </w:rPr>
        <w:t xml:space="preserve">  </w:t>
      </w:r>
      <w:r w:rsidR="00DF1299" w:rsidRPr="00C5312F">
        <w:rPr>
          <w:rFonts w:ascii="Arial" w:hAnsi="Arial" w:cs="Arial"/>
          <w:sz w:val="22"/>
          <w:szCs w:val="22"/>
        </w:rPr>
        <w:t>During the annual observation of a fire brigade drill in a plant area important to safety, evaluate the readiness of the licensee</w:t>
      </w:r>
      <w:r w:rsidR="00577490">
        <w:rPr>
          <w:rFonts w:ascii="Arial" w:hAnsi="Arial" w:cs="Arial"/>
          <w:sz w:val="22"/>
          <w:szCs w:val="22"/>
        </w:rPr>
        <w:t>’s</w:t>
      </w:r>
      <w:r w:rsidR="00DF1299" w:rsidRPr="00C5312F">
        <w:rPr>
          <w:rFonts w:ascii="Arial" w:hAnsi="Arial" w:cs="Arial"/>
          <w:sz w:val="22"/>
          <w:szCs w:val="22"/>
        </w:rPr>
        <w:t xml:space="preserve"> or certificate holder</w:t>
      </w:r>
      <w:r w:rsidR="00577490">
        <w:rPr>
          <w:rFonts w:ascii="Arial" w:hAnsi="Arial" w:cs="Arial"/>
          <w:sz w:val="22"/>
          <w:szCs w:val="22"/>
        </w:rPr>
        <w:t>’</w:t>
      </w:r>
      <w:r w:rsidR="00DF1299" w:rsidRPr="00C5312F">
        <w:rPr>
          <w:rFonts w:ascii="Arial" w:hAnsi="Arial" w:cs="Arial"/>
          <w:sz w:val="22"/>
          <w:szCs w:val="22"/>
        </w:rPr>
        <w:t>s personnel to prevent and fight fires</w:t>
      </w:r>
      <w:r w:rsidR="001653C6" w:rsidRPr="00C5312F">
        <w:rPr>
          <w:rFonts w:ascii="Arial" w:hAnsi="Arial" w:cs="Arial"/>
          <w:sz w:val="22"/>
          <w:szCs w:val="22"/>
        </w:rPr>
        <w:t>.</w:t>
      </w:r>
    </w:p>
    <w:p w:rsidR="00691B62" w:rsidRPr="00FF6EF1"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CB33D2" w:rsidRDefault="00691B62" w:rsidP="00373EC0">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CB33D2" w:rsidSect="00743818">
          <w:pgSz w:w="12240" w:h="15840" w:code="1"/>
          <w:pgMar w:top="1440" w:right="1440" w:bottom="1440" w:left="1440" w:header="1440" w:footer="1440" w:gutter="0"/>
          <w:cols w:space="720"/>
          <w:noEndnote/>
          <w:titlePg/>
          <w:docGrid w:linePitch="326"/>
        </w:sectPr>
      </w:pPr>
      <w:r w:rsidRPr="00FF6EF1">
        <w:rPr>
          <w:rFonts w:ascii="Arial" w:hAnsi="Arial" w:cs="Arial"/>
          <w:sz w:val="22"/>
          <w:szCs w:val="22"/>
        </w:rPr>
        <w:t>Inspection Guidance</w:t>
      </w:r>
      <w:r w:rsidRPr="00C5312F">
        <w:rPr>
          <w:rFonts w:ascii="Arial" w:hAnsi="Arial" w:cs="Arial"/>
          <w:sz w:val="22"/>
          <w:szCs w:val="22"/>
        </w:rPr>
        <w:t>.</w:t>
      </w:r>
      <w:r w:rsidR="005C30F3">
        <w:rPr>
          <w:rFonts w:ascii="Arial" w:hAnsi="Arial" w:cs="Arial"/>
          <w:sz w:val="22"/>
          <w:szCs w:val="22"/>
        </w:rPr>
        <w:t xml:space="preserve"> </w:t>
      </w:r>
      <w:r w:rsidR="009A6CFD">
        <w:rPr>
          <w:rFonts w:ascii="Arial" w:hAnsi="Arial" w:cs="Arial"/>
          <w:sz w:val="22"/>
          <w:szCs w:val="22"/>
        </w:rPr>
        <w:t>If</w:t>
      </w:r>
      <w:r w:rsidRPr="00C5312F">
        <w:rPr>
          <w:rFonts w:ascii="Arial" w:hAnsi="Arial" w:cs="Arial"/>
          <w:sz w:val="22"/>
          <w:szCs w:val="22"/>
        </w:rPr>
        <w:t xml:space="preserve"> the drill is not scheduled to take place during the inspection, the inspection requirement may be accomplished by interviewing Fire Brigade members to </w:t>
      </w:r>
    </w:p>
    <w:p w:rsidR="00691B62" w:rsidRPr="00C5312F" w:rsidRDefault="00691B62" w:rsidP="00CB33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0"/>
        <w:rPr>
          <w:rFonts w:ascii="Arial" w:hAnsi="Arial" w:cs="Arial"/>
          <w:sz w:val="22"/>
          <w:szCs w:val="22"/>
        </w:rPr>
      </w:pPr>
      <w:proofErr w:type="gramStart"/>
      <w:r w:rsidRPr="00C5312F">
        <w:rPr>
          <w:rFonts w:ascii="Arial" w:hAnsi="Arial" w:cs="Arial"/>
          <w:sz w:val="22"/>
          <w:szCs w:val="22"/>
        </w:rPr>
        <w:lastRenderedPageBreak/>
        <w:t>determine</w:t>
      </w:r>
      <w:proofErr w:type="gramEnd"/>
      <w:r w:rsidRPr="00C5312F">
        <w:rPr>
          <w:rFonts w:ascii="Arial" w:hAnsi="Arial" w:cs="Arial"/>
          <w:sz w:val="22"/>
          <w:szCs w:val="22"/>
        </w:rPr>
        <w:t xml:space="preserve"> the actions they would take in the event of a fire response.  Different fire scenarios should be provided to determine the extent of Fire Brigade training. </w:t>
      </w:r>
      <w:r w:rsidR="00255869">
        <w:rPr>
          <w:rFonts w:ascii="Arial" w:hAnsi="Arial" w:cs="Arial"/>
          <w:sz w:val="22"/>
          <w:szCs w:val="22"/>
        </w:rPr>
        <w:t xml:space="preserve"> </w:t>
      </w:r>
      <w:r w:rsidRPr="00C5312F">
        <w:rPr>
          <w:rFonts w:ascii="Arial" w:hAnsi="Arial" w:cs="Arial"/>
          <w:sz w:val="22"/>
          <w:szCs w:val="22"/>
        </w:rPr>
        <w:t>The following information should be assessed during a drill observation:</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691B62"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Protective clothing/turnout gear is properly </w:t>
      </w:r>
      <w:r w:rsidR="005C30F3">
        <w:rPr>
          <w:rFonts w:ascii="Arial" w:hAnsi="Arial" w:cs="Arial"/>
          <w:sz w:val="22"/>
          <w:szCs w:val="22"/>
        </w:rPr>
        <w:t xml:space="preserve">put on and used.  </w:t>
      </w:r>
    </w:p>
    <w:p w:rsidR="005C30F3" w:rsidRPr="00C5312F" w:rsidRDefault="005C30F3"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Self-contained breathing apparatus (SCBA) equipment is properly worn and used.</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Fire hose lines are capable of reaching all necessary fire hazard locations, the lines are laid out without flow constrictions, the hose is simulated </w:t>
      </w:r>
      <w:r w:rsidR="005C30F3">
        <w:rPr>
          <w:rFonts w:ascii="Arial" w:hAnsi="Arial" w:cs="Arial"/>
          <w:sz w:val="22"/>
          <w:szCs w:val="22"/>
        </w:rPr>
        <w:t xml:space="preserve">as </w:t>
      </w:r>
      <w:r w:rsidRPr="00C5312F">
        <w:rPr>
          <w:rFonts w:ascii="Arial" w:hAnsi="Arial" w:cs="Arial"/>
          <w:sz w:val="22"/>
          <w:szCs w:val="22"/>
        </w:rPr>
        <w:t>being charged with water, and the nozzle is pattern (flow stream) tested prior to entering the fire area of concern.</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The fire area of concern is entered in a controlled manner (e.g., fire brigade members stay low to the floor and feel the door for heat prior to entry into the fire area of concern).</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Sufficient firefighting equipment is brought to the scene by the fire brigade to properly perform </w:t>
      </w:r>
      <w:r w:rsidR="009A6CFD">
        <w:rPr>
          <w:rFonts w:ascii="Arial" w:hAnsi="Arial" w:cs="Arial"/>
          <w:sz w:val="22"/>
          <w:szCs w:val="22"/>
        </w:rPr>
        <w:t>its</w:t>
      </w:r>
      <w:r w:rsidR="005C30F3">
        <w:rPr>
          <w:rFonts w:ascii="Arial" w:hAnsi="Arial" w:cs="Arial"/>
          <w:sz w:val="22"/>
          <w:szCs w:val="22"/>
        </w:rPr>
        <w:t xml:space="preserve"> </w:t>
      </w:r>
      <w:r w:rsidRPr="00C5312F">
        <w:rPr>
          <w:rFonts w:ascii="Arial" w:hAnsi="Arial" w:cs="Arial"/>
          <w:sz w:val="22"/>
          <w:szCs w:val="22"/>
        </w:rPr>
        <w:t>firefighting duties.</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The fire brigade leader's </w:t>
      </w:r>
      <w:r w:rsidR="009A6CFD" w:rsidRPr="00C5312F">
        <w:rPr>
          <w:rFonts w:ascii="Arial" w:hAnsi="Arial" w:cs="Arial"/>
          <w:sz w:val="22"/>
          <w:szCs w:val="22"/>
        </w:rPr>
        <w:t>firefighting</w:t>
      </w:r>
      <w:r w:rsidR="005C30F3">
        <w:rPr>
          <w:rFonts w:ascii="Arial" w:hAnsi="Arial" w:cs="Arial"/>
          <w:sz w:val="22"/>
          <w:szCs w:val="22"/>
        </w:rPr>
        <w:t>`</w:t>
      </w:r>
      <w:r w:rsidRPr="00C5312F">
        <w:rPr>
          <w:rFonts w:ascii="Arial" w:hAnsi="Arial" w:cs="Arial"/>
          <w:sz w:val="22"/>
          <w:szCs w:val="22"/>
        </w:rPr>
        <w:t xml:space="preserve"> directions are thorough, clear, and effective.</w:t>
      </w:r>
    </w:p>
    <w:p w:rsidR="00EB7C04" w:rsidRPr="00C5312F" w:rsidRDefault="00EB7C04"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Radio communications with the plant operators and between fire brigade members are efficient and effective.</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Members of the fire brigade check for fire victims and propagation </w:t>
      </w:r>
      <w:r w:rsidR="005C30F3">
        <w:rPr>
          <w:rFonts w:ascii="Arial" w:hAnsi="Arial" w:cs="Arial"/>
          <w:sz w:val="22"/>
          <w:szCs w:val="22"/>
        </w:rPr>
        <w:t xml:space="preserve">of the fire </w:t>
      </w:r>
      <w:r w:rsidRPr="00C5312F">
        <w:rPr>
          <w:rFonts w:ascii="Arial" w:hAnsi="Arial" w:cs="Arial"/>
          <w:sz w:val="22"/>
          <w:szCs w:val="22"/>
        </w:rPr>
        <w:t>into other plant areas.</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Effective smoke removal operations </w:t>
      </w:r>
      <w:r w:rsidR="005C30F3">
        <w:rPr>
          <w:rFonts w:ascii="Arial" w:hAnsi="Arial" w:cs="Arial"/>
          <w:sz w:val="22"/>
          <w:szCs w:val="22"/>
        </w:rPr>
        <w:t xml:space="preserve">are </w:t>
      </w:r>
      <w:r w:rsidRPr="00C5312F">
        <w:rPr>
          <w:rFonts w:ascii="Arial" w:hAnsi="Arial" w:cs="Arial"/>
          <w:sz w:val="22"/>
          <w:szCs w:val="22"/>
        </w:rPr>
        <w:t>simulated.</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 xml:space="preserve">The </w:t>
      </w:r>
      <w:r w:rsidR="009A6CFD" w:rsidRPr="00C5312F">
        <w:rPr>
          <w:rFonts w:ascii="Arial" w:hAnsi="Arial" w:cs="Arial"/>
          <w:sz w:val="22"/>
          <w:szCs w:val="22"/>
        </w:rPr>
        <w:t>firefighting</w:t>
      </w:r>
      <w:r w:rsidRPr="00C5312F">
        <w:rPr>
          <w:rFonts w:ascii="Arial" w:hAnsi="Arial" w:cs="Arial"/>
          <w:sz w:val="22"/>
          <w:szCs w:val="22"/>
        </w:rPr>
        <w:t xml:space="preserve"> pre-plan strategies </w:t>
      </w:r>
      <w:r w:rsidR="005C30F3">
        <w:rPr>
          <w:rFonts w:ascii="Arial" w:hAnsi="Arial" w:cs="Arial"/>
          <w:sz w:val="22"/>
          <w:szCs w:val="22"/>
        </w:rPr>
        <w:t xml:space="preserve">are </w:t>
      </w:r>
      <w:r w:rsidRPr="00C5312F">
        <w:rPr>
          <w:rFonts w:ascii="Arial" w:hAnsi="Arial" w:cs="Arial"/>
          <w:sz w:val="22"/>
          <w:szCs w:val="22"/>
        </w:rPr>
        <w:t>used.</w:t>
      </w:r>
    </w:p>
    <w:p w:rsidR="00691B62" w:rsidRPr="00C5312F" w:rsidRDefault="00691B62"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691B62" w:rsidRPr="00C5312F" w:rsidRDefault="00691B62" w:rsidP="00373EC0">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C5312F">
        <w:rPr>
          <w:rFonts w:ascii="Arial" w:hAnsi="Arial" w:cs="Arial"/>
          <w:sz w:val="22"/>
          <w:szCs w:val="22"/>
        </w:rPr>
        <w:t>The licensee or certificate holder</w:t>
      </w:r>
      <w:r w:rsidR="005C30F3">
        <w:rPr>
          <w:rFonts w:ascii="Arial" w:hAnsi="Arial" w:cs="Arial"/>
          <w:sz w:val="22"/>
          <w:szCs w:val="22"/>
        </w:rPr>
        <w:t>’</w:t>
      </w:r>
      <w:r w:rsidRPr="00C5312F">
        <w:rPr>
          <w:rFonts w:ascii="Arial" w:hAnsi="Arial" w:cs="Arial"/>
          <w:sz w:val="22"/>
          <w:szCs w:val="22"/>
        </w:rPr>
        <w:t xml:space="preserve">s pre-planned drill scenario </w:t>
      </w:r>
      <w:r w:rsidR="005C30F3">
        <w:rPr>
          <w:rFonts w:ascii="Arial" w:hAnsi="Arial" w:cs="Arial"/>
          <w:sz w:val="22"/>
          <w:szCs w:val="22"/>
        </w:rPr>
        <w:t xml:space="preserve">is </w:t>
      </w:r>
      <w:r w:rsidRPr="00C5312F">
        <w:rPr>
          <w:rFonts w:ascii="Arial" w:hAnsi="Arial" w:cs="Arial"/>
          <w:sz w:val="22"/>
          <w:szCs w:val="22"/>
        </w:rPr>
        <w:t xml:space="preserve">followed, and the drill objectives acceptance criteria </w:t>
      </w:r>
      <w:r w:rsidR="005C30F3">
        <w:rPr>
          <w:rFonts w:ascii="Arial" w:hAnsi="Arial" w:cs="Arial"/>
          <w:sz w:val="22"/>
          <w:szCs w:val="22"/>
        </w:rPr>
        <w:t xml:space="preserve">are </w:t>
      </w:r>
      <w:r w:rsidRPr="00C5312F">
        <w:rPr>
          <w:rFonts w:ascii="Arial" w:hAnsi="Arial" w:cs="Arial"/>
          <w:sz w:val="22"/>
          <w:szCs w:val="22"/>
        </w:rPr>
        <w:t>met.</w:t>
      </w:r>
    </w:p>
    <w:p w:rsidR="009A6CFD" w:rsidRDefault="009A6CFD">
      <w:pPr>
        <w:rPr>
          <w:rFonts w:ascii="Arial" w:hAnsi="Arial" w:cs="Arial"/>
          <w:sz w:val="22"/>
          <w:szCs w:val="22"/>
        </w:rPr>
      </w:pPr>
    </w:p>
    <w:p w:rsidR="00DD4C4E" w:rsidRPr="00C5312F" w:rsidRDefault="00E21D54"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02.09</w:t>
      </w:r>
      <w:r w:rsidR="00DF1299" w:rsidRPr="00C5312F">
        <w:rPr>
          <w:rFonts w:ascii="Arial" w:hAnsi="Arial" w:cs="Arial"/>
          <w:sz w:val="22"/>
          <w:szCs w:val="22"/>
        </w:rPr>
        <w:tab/>
      </w:r>
      <w:r w:rsidR="00DF1299" w:rsidRPr="00C5312F">
        <w:rPr>
          <w:rFonts w:ascii="Arial" w:hAnsi="Arial" w:cs="Arial"/>
          <w:sz w:val="22"/>
          <w:szCs w:val="22"/>
          <w:u w:val="single"/>
        </w:rPr>
        <w:t>Identification and Resolution of Problems</w:t>
      </w:r>
      <w:r w:rsidR="00DF1299" w:rsidRPr="00C5312F">
        <w:rPr>
          <w:rFonts w:ascii="Arial" w:hAnsi="Arial" w:cs="Arial"/>
          <w:sz w:val="22"/>
          <w:szCs w:val="22"/>
        </w:rPr>
        <w:t>.</w:t>
      </w:r>
    </w:p>
    <w:p w:rsidR="00DD4C4E" w:rsidRPr="00C5312F" w:rsidRDefault="00DD4C4E"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C5312F" w:rsidRDefault="00DD4C4E" w:rsidP="00FF6EF1">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F6EF1">
        <w:rPr>
          <w:rFonts w:ascii="Arial" w:hAnsi="Arial" w:cs="Arial"/>
          <w:sz w:val="22"/>
          <w:szCs w:val="22"/>
        </w:rPr>
        <w:t>Inspection Requirements.</w:t>
      </w:r>
      <w:r w:rsidRPr="00C5312F">
        <w:rPr>
          <w:rFonts w:ascii="Arial" w:hAnsi="Arial" w:cs="Arial"/>
          <w:sz w:val="22"/>
          <w:szCs w:val="22"/>
        </w:rPr>
        <w:t xml:space="preserve">  </w:t>
      </w:r>
      <w:r w:rsidR="00DF1299" w:rsidRPr="00C5312F">
        <w:rPr>
          <w:rFonts w:ascii="Arial" w:hAnsi="Arial" w:cs="Arial"/>
          <w:sz w:val="22"/>
          <w:szCs w:val="22"/>
        </w:rPr>
        <w:t>Determine whether the licensee or certificate holder is identifying safety control or IROFS fire protection operability problems at an appropriate threshold</w:t>
      </w:r>
      <w:r w:rsidR="00125A6F">
        <w:rPr>
          <w:rFonts w:ascii="Arial" w:hAnsi="Arial" w:cs="Arial"/>
          <w:sz w:val="22"/>
          <w:szCs w:val="22"/>
        </w:rPr>
        <w:t>,</w:t>
      </w:r>
      <w:r w:rsidR="00DF1299" w:rsidRPr="00C5312F">
        <w:rPr>
          <w:rFonts w:ascii="Arial" w:hAnsi="Arial" w:cs="Arial"/>
          <w:sz w:val="22"/>
          <w:szCs w:val="22"/>
        </w:rPr>
        <w:t xml:space="preserve"> and entering them into the corrective action program</w:t>
      </w:r>
      <w:r w:rsidR="00401680">
        <w:rPr>
          <w:rFonts w:ascii="Arial" w:hAnsi="Arial" w:cs="Arial"/>
          <w:sz w:val="22"/>
          <w:szCs w:val="22"/>
        </w:rPr>
        <w:t xml:space="preserve"> (or equivalent)</w:t>
      </w:r>
      <w:r w:rsidR="001653C6" w:rsidRPr="00C5312F">
        <w:rPr>
          <w:rFonts w:ascii="Arial" w:hAnsi="Arial" w:cs="Arial"/>
          <w:sz w:val="22"/>
          <w:szCs w:val="22"/>
        </w:rPr>
        <w:t>.</w:t>
      </w:r>
    </w:p>
    <w:p w:rsidR="00DD4C4E" w:rsidRPr="00C5312F" w:rsidRDefault="00DD4C4E" w:rsidP="00FF6E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DD4C4E" w:rsidRPr="00A5344C" w:rsidRDefault="00DD4C4E" w:rsidP="00FF6E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u w:val="single"/>
        </w:rPr>
      </w:pPr>
      <w:r w:rsidRPr="00C5312F">
        <w:rPr>
          <w:rFonts w:ascii="Arial" w:hAnsi="Arial" w:cs="Arial"/>
          <w:sz w:val="22"/>
          <w:szCs w:val="22"/>
        </w:rPr>
        <w:t>b.</w:t>
      </w:r>
      <w:r w:rsidRPr="00C5312F">
        <w:rPr>
          <w:rFonts w:ascii="Arial" w:hAnsi="Arial" w:cs="Arial"/>
          <w:sz w:val="22"/>
          <w:szCs w:val="22"/>
        </w:rPr>
        <w:tab/>
      </w:r>
      <w:r w:rsidRPr="00FF6EF1">
        <w:rPr>
          <w:rFonts w:ascii="Arial" w:hAnsi="Arial" w:cs="Arial"/>
          <w:sz w:val="22"/>
          <w:szCs w:val="22"/>
        </w:rPr>
        <w:t>Inspection Guidance</w:t>
      </w:r>
      <w:r w:rsidR="00B97ECB" w:rsidRPr="00FF6EF1">
        <w:rPr>
          <w:rFonts w:ascii="Arial" w:hAnsi="Arial" w:cs="Arial"/>
          <w:sz w:val="22"/>
          <w:szCs w:val="22"/>
        </w:rPr>
        <w:t>.</w:t>
      </w:r>
    </w:p>
    <w:p w:rsidR="00B97ECB"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B7C04" w:rsidRDefault="00B97ECB" w:rsidP="00FF6EF1">
      <w:pPr>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6907F3">
        <w:rPr>
          <w:rFonts w:ascii="Arial" w:hAnsi="Arial" w:cs="Arial"/>
          <w:sz w:val="22"/>
          <w:szCs w:val="22"/>
        </w:rPr>
        <w:t>Program Implementation.  Us</w:t>
      </w:r>
      <w:r w:rsidR="00B30D51" w:rsidRPr="006907F3">
        <w:rPr>
          <w:rFonts w:ascii="Arial" w:hAnsi="Arial" w:cs="Arial"/>
          <w:sz w:val="22"/>
          <w:szCs w:val="22"/>
        </w:rPr>
        <w:t>e</w:t>
      </w:r>
      <w:r w:rsidRPr="006907F3">
        <w:rPr>
          <w:rFonts w:ascii="Arial" w:hAnsi="Arial" w:cs="Arial"/>
          <w:sz w:val="22"/>
          <w:szCs w:val="22"/>
        </w:rPr>
        <w:t xml:space="preserve"> direct observation of operations, discussions with relevant plant staff, and </w:t>
      </w:r>
      <w:r w:rsidR="008A21F9" w:rsidRPr="006907F3">
        <w:rPr>
          <w:rFonts w:ascii="Arial" w:hAnsi="Arial" w:cs="Arial"/>
          <w:sz w:val="22"/>
          <w:szCs w:val="22"/>
        </w:rPr>
        <w:t>a sample review</w:t>
      </w:r>
      <w:r w:rsidRPr="006907F3">
        <w:rPr>
          <w:rFonts w:ascii="Arial" w:hAnsi="Arial" w:cs="Arial"/>
          <w:sz w:val="22"/>
          <w:szCs w:val="22"/>
        </w:rPr>
        <w:t xml:space="preserve"> of applicable documentation to </w:t>
      </w:r>
      <w:r w:rsidR="00125A6F">
        <w:rPr>
          <w:rFonts w:ascii="Arial" w:hAnsi="Arial" w:cs="Arial"/>
          <w:sz w:val="22"/>
          <w:szCs w:val="22"/>
        </w:rPr>
        <w:t xml:space="preserve">evaluate </w:t>
      </w:r>
      <w:r w:rsidR="00043709" w:rsidRPr="006907F3">
        <w:rPr>
          <w:rFonts w:ascii="Arial" w:hAnsi="Arial" w:cs="Arial"/>
          <w:sz w:val="22"/>
          <w:szCs w:val="22"/>
        </w:rPr>
        <w:t>the information below.</w:t>
      </w:r>
      <w:r w:rsidR="00F80381">
        <w:rPr>
          <w:rFonts w:ascii="Arial" w:hAnsi="Arial" w:cs="Arial"/>
          <w:sz w:val="22"/>
          <w:szCs w:val="22"/>
        </w:rPr>
        <w:t xml:space="preserve"> </w:t>
      </w:r>
      <w:r w:rsidR="00043709" w:rsidRPr="006907F3">
        <w:rPr>
          <w:rFonts w:ascii="Arial" w:hAnsi="Arial" w:cs="Arial"/>
          <w:sz w:val="22"/>
          <w:szCs w:val="22"/>
        </w:rPr>
        <w:t xml:space="preserve"> Inspectors should consider</w:t>
      </w:r>
      <w:r w:rsidR="009379BC" w:rsidRPr="006907F3">
        <w:rPr>
          <w:rFonts w:ascii="Arial" w:hAnsi="Arial" w:cs="Arial"/>
          <w:sz w:val="22"/>
          <w:szCs w:val="22"/>
        </w:rPr>
        <w:t xml:space="preserve"> l</w:t>
      </w:r>
      <w:r w:rsidR="00EC7CB4" w:rsidRPr="006907F3">
        <w:rPr>
          <w:rFonts w:ascii="Arial" w:hAnsi="Arial" w:cs="Arial"/>
          <w:sz w:val="22"/>
          <w:szCs w:val="22"/>
        </w:rPr>
        <w:t xml:space="preserve">icensee or certificate holder </w:t>
      </w:r>
    </w:p>
    <w:p w:rsidR="00B97ECB" w:rsidRPr="006907F3" w:rsidRDefault="00EC7CB4" w:rsidP="00EB7C0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roofErr w:type="gramStart"/>
      <w:r w:rsidRPr="006907F3">
        <w:rPr>
          <w:rFonts w:ascii="Arial" w:hAnsi="Arial" w:cs="Arial"/>
          <w:sz w:val="22"/>
          <w:szCs w:val="22"/>
        </w:rPr>
        <w:lastRenderedPageBreak/>
        <w:t>identified</w:t>
      </w:r>
      <w:proofErr w:type="gramEnd"/>
      <w:r w:rsidRPr="006907F3">
        <w:rPr>
          <w:rFonts w:ascii="Arial" w:hAnsi="Arial" w:cs="Arial"/>
          <w:sz w:val="22"/>
          <w:szCs w:val="22"/>
        </w:rPr>
        <w:t xml:space="preserve"> issues (e.g., issues identified during audits or </w:t>
      </w:r>
      <w:r w:rsidR="009A6CFD" w:rsidRPr="006907F3">
        <w:rPr>
          <w:rFonts w:ascii="Arial" w:hAnsi="Arial" w:cs="Arial"/>
          <w:sz w:val="22"/>
          <w:szCs w:val="22"/>
        </w:rPr>
        <w:t>self-assessments</w:t>
      </w:r>
      <w:r w:rsidRPr="006907F3">
        <w:rPr>
          <w:rFonts w:ascii="Arial" w:hAnsi="Arial" w:cs="Arial"/>
          <w:sz w:val="22"/>
          <w:szCs w:val="22"/>
        </w:rPr>
        <w:t xml:space="preserve">) </w:t>
      </w:r>
      <w:r w:rsidR="00A856B8" w:rsidRPr="006907F3">
        <w:rPr>
          <w:rFonts w:ascii="Arial" w:hAnsi="Arial" w:cs="Arial"/>
          <w:sz w:val="22"/>
          <w:szCs w:val="22"/>
        </w:rPr>
        <w:t>and</w:t>
      </w:r>
      <w:r w:rsidR="009379BC" w:rsidRPr="006907F3">
        <w:rPr>
          <w:rFonts w:ascii="Arial" w:hAnsi="Arial" w:cs="Arial"/>
          <w:sz w:val="22"/>
          <w:szCs w:val="22"/>
        </w:rPr>
        <w:t xml:space="preserve"> i</w:t>
      </w:r>
      <w:r w:rsidRPr="006907F3">
        <w:rPr>
          <w:rFonts w:ascii="Arial" w:hAnsi="Arial" w:cs="Arial"/>
          <w:sz w:val="22"/>
          <w:szCs w:val="22"/>
        </w:rPr>
        <w:t>ssues identified through</w:t>
      </w:r>
      <w:r w:rsidR="00A856B8" w:rsidRPr="006907F3">
        <w:rPr>
          <w:rFonts w:ascii="Arial" w:hAnsi="Arial" w:cs="Arial"/>
          <w:sz w:val="22"/>
          <w:szCs w:val="22"/>
        </w:rPr>
        <w:t xml:space="preserve"> an</w:t>
      </w:r>
      <w:r w:rsidRPr="006907F3">
        <w:rPr>
          <w:rFonts w:ascii="Arial" w:hAnsi="Arial" w:cs="Arial"/>
          <w:sz w:val="22"/>
          <w:szCs w:val="22"/>
        </w:rPr>
        <w:t xml:space="preserve"> employee concerns </w:t>
      </w:r>
      <w:r w:rsidR="00A856B8" w:rsidRPr="006907F3">
        <w:rPr>
          <w:rFonts w:ascii="Arial" w:hAnsi="Arial" w:cs="Arial"/>
          <w:sz w:val="22"/>
          <w:szCs w:val="22"/>
        </w:rPr>
        <w:t>program, if applicable</w:t>
      </w:r>
      <w:r w:rsidRPr="006907F3">
        <w:rPr>
          <w:rFonts w:ascii="Arial" w:hAnsi="Arial" w:cs="Arial"/>
          <w:sz w:val="22"/>
          <w:szCs w:val="22"/>
        </w:rPr>
        <w:t>:</w:t>
      </w:r>
    </w:p>
    <w:p w:rsidR="00B97ECB" w:rsidRPr="006907F3" w:rsidRDefault="00B97ECB" w:rsidP="00123BC2">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ECB" w:rsidRDefault="00B97ECB" w:rsidP="00373EC0">
      <w:pPr>
        <w:numPr>
          <w:ilvl w:val="2"/>
          <w:numId w:val="2"/>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Determine whether equipment, human performance, and program issues are being identified by the licensee or certificate holder at an appropriate threshold</w:t>
      </w:r>
      <w:r w:rsidR="00405A50">
        <w:rPr>
          <w:rFonts w:ascii="Arial" w:hAnsi="Arial" w:cs="Arial"/>
          <w:sz w:val="22"/>
          <w:szCs w:val="22"/>
        </w:rPr>
        <w:t xml:space="preserve">, </w:t>
      </w:r>
      <w:r w:rsidRPr="006907F3">
        <w:rPr>
          <w:rFonts w:ascii="Arial" w:hAnsi="Arial" w:cs="Arial"/>
          <w:sz w:val="22"/>
          <w:szCs w:val="22"/>
        </w:rPr>
        <w:t xml:space="preserve">and </w:t>
      </w:r>
      <w:r w:rsidR="00405A50">
        <w:rPr>
          <w:rFonts w:ascii="Arial" w:hAnsi="Arial" w:cs="Arial"/>
          <w:sz w:val="22"/>
          <w:szCs w:val="22"/>
        </w:rPr>
        <w:t xml:space="preserve">whether the issues </w:t>
      </w:r>
      <w:r w:rsidRPr="006907F3">
        <w:rPr>
          <w:rFonts w:ascii="Arial" w:hAnsi="Arial" w:cs="Arial"/>
          <w:sz w:val="22"/>
          <w:szCs w:val="22"/>
        </w:rPr>
        <w:t>are being entered into the problem identification and resolution program.</w:t>
      </w:r>
    </w:p>
    <w:p w:rsidR="00B97ECB" w:rsidRPr="006907F3" w:rsidRDefault="00B97ECB" w:rsidP="00373EC0">
      <w:pPr>
        <w:numPr>
          <w:ilvl w:val="2"/>
          <w:numId w:val="2"/>
        </w:num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6907F3">
        <w:rPr>
          <w:rFonts w:ascii="Arial" w:hAnsi="Arial" w:cs="Arial"/>
          <w:sz w:val="22"/>
          <w:szCs w:val="22"/>
        </w:rPr>
        <w:t>Determine whether corrective actions com</w:t>
      </w:r>
      <w:r w:rsidR="00F7523B" w:rsidRPr="006907F3">
        <w:rPr>
          <w:rFonts w:ascii="Arial" w:hAnsi="Arial" w:cs="Arial"/>
          <w:sz w:val="22"/>
          <w:szCs w:val="22"/>
        </w:rPr>
        <w:t xml:space="preserve">mensurate with the significance </w:t>
      </w:r>
      <w:r w:rsidRPr="006907F3">
        <w:rPr>
          <w:rFonts w:ascii="Arial" w:hAnsi="Arial" w:cs="Arial"/>
          <w:sz w:val="22"/>
          <w:szCs w:val="22"/>
        </w:rPr>
        <w:t>of the issue have been identified and implemented by the licensee.</w:t>
      </w:r>
    </w:p>
    <w:p w:rsidR="00B97ECB" w:rsidRPr="006907F3"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1267"/>
        <w:rPr>
          <w:rFonts w:ascii="Arial" w:hAnsi="Arial" w:cs="Arial"/>
          <w:sz w:val="22"/>
          <w:szCs w:val="22"/>
        </w:rPr>
      </w:pPr>
    </w:p>
    <w:p w:rsidR="00B97ECB" w:rsidRPr="006907F3" w:rsidRDefault="009A6CFD" w:rsidP="00373EC0">
      <w:pPr>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Determine, i</w:t>
      </w:r>
      <w:r w:rsidRPr="006907F3">
        <w:rPr>
          <w:rFonts w:ascii="Arial" w:hAnsi="Arial" w:cs="Arial"/>
          <w:sz w:val="22"/>
          <w:szCs w:val="22"/>
        </w:rPr>
        <w:t xml:space="preserve">f applicable whether the licensee or certificate holder is implementing a program for facility systems inspection (normally done on a shift or daily basis), or </w:t>
      </w:r>
      <w:r>
        <w:rPr>
          <w:rFonts w:ascii="Arial" w:hAnsi="Arial" w:cs="Arial"/>
          <w:sz w:val="22"/>
          <w:szCs w:val="22"/>
        </w:rPr>
        <w:t xml:space="preserve">other initiatives </w:t>
      </w:r>
      <w:r w:rsidRPr="006907F3">
        <w:rPr>
          <w:rFonts w:ascii="Arial" w:hAnsi="Arial" w:cs="Arial"/>
          <w:sz w:val="22"/>
          <w:szCs w:val="22"/>
        </w:rPr>
        <w:t>required by the license or certificate conditions and implementing procedures.</w:t>
      </w:r>
    </w:p>
    <w:p w:rsidR="00B97ECB" w:rsidRPr="006907F3"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1267"/>
        <w:rPr>
          <w:rFonts w:ascii="Arial" w:hAnsi="Arial" w:cs="Arial"/>
          <w:sz w:val="22"/>
          <w:szCs w:val="22"/>
        </w:rPr>
      </w:pPr>
    </w:p>
    <w:p w:rsidR="00B97ECB" w:rsidRPr="006907F3" w:rsidRDefault="00B97ECB" w:rsidP="00373EC0">
      <w:pPr>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Perform a screening review of items entered into the corrective action program.  The intent of this review is to be alert to conditions, such as repetitive equipment failures or human performance issues that might warrant additional follow-up through this inspection procedure</w:t>
      </w:r>
      <w:r w:rsidR="00274403">
        <w:rPr>
          <w:rFonts w:ascii="Arial" w:hAnsi="Arial" w:cs="Arial"/>
          <w:sz w:val="22"/>
          <w:szCs w:val="22"/>
        </w:rPr>
        <w:t>,</w:t>
      </w:r>
      <w:r w:rsidRPr="006907F3">
        <w:rPr>
          <w:rFonts w:ascii="Arial" w:hAnsi="Arial" w:cs="Arial"/>
          <w:sz w:val="22"/>
          <w:szCs w:val="22"/>
        </w:rPr>
        <w:t xml:space="preserve"> or other core inspection procedures.  </w:t>
      </w:r>
      <w:r w:rsidR="00274403">
        <w:rPr>
          <w:rFonts w:ascii="Arial" w:hAnsi="Arial" w:cs="Arial"/>
          <w:sz w:val="22"/>
          <w:szCs w:val="22"/>
        </w:rPr>
        <w:t xml:space="preserve">The purpose </w:t>
      </w:r>
      <w:r w:rsidRPr="006907F3">
        <w:rPr>
          <w:rFonts w:ascii="Arial" w:hAnsi="Arial" w:cs="Arial"/>
          <w:sz w:val="22"/>
          <w:szCs w:val="22"/>
        </w:rPr>
        <w:t xml:space="preserve">is not </w:t>
      </w:r>
      <w:r w:rsidR="00274403">
        <w:rPr>
          <w:rFonts w:ascii="Arial" w:hAnsi="Arial" w:cs="Arial"/>
          <w:sz w:val="22"/>
          <w:szCs w:val="22"/>
        </w:rPr>
        <w:t xml:space="preserve">to document the </w:t>
      </w:r>
      <w:r w:rsidRPr="006907F3">
        <w:rPr>
          <w:rFonts w:ascii="Arial" w:hAnsi="Arial" w:cs="Arial"/>
          <w:sz w:val="22"/>
          <w:szCs w:val="22"/>
        </w:rPr>
        <w:t>results of this review</w:t>
      </w:r>
      <w:r w:rsidR="00274403">
        <w:rPr>
          <w:rFonts w:ascii="Arial" w:hAnsi="Arial" w:cs="Arial"/>
          <w:sz w:val="22"/>
          <w:szCs w:val="22"/>
        </w:rPr>
        <w:t>,</w:t>
      </w:r>
      <w:r w:rsidRPr="006907F3">
        <w:rPr>
          <w:rFonts w:ascii="Arial" w:hAnsi="Arial" w:cs="Arial"/>
          <w:sz w:val="22"/>
          <w:szCs w:val="22"/>
        </w:rPr>
        <w:t xml:space="preserve"> or that </w:t>
      </w:r>
      <w:r w:rsidR="00274403">
        <w:rPr>
          <w:rFonts w:ascii="Arial" w:hAnsi="Arial" w:cs="Arial"/>
          <w:sz w:val="22"/>
          <w:szCs w:val="22"/>
        </w:rPr>
        <w:t xml:space="preserve">to </w:t>
      </w:r>
      <w:r w:rsidRPr="006907F3">
        <w:rPr>
          <w:rFonts w:ascii="Arial" w:hAnsi="Arial" w:cs="Arial"/>
          <w:sz w:val="22"/>
          <w:szCs w:val="22"/>
        </w:rPr>
        <w:t xml:space="preserve">follow-up each item, </w:t>
      </w:r>
      <w:r w:rsidR="00274403">
        <w:rPr>
          <w:rFonts w:ascii="Arial" w:hAnsi="Arial" w:cs="Arial"/>
          <w:sz w:val="22"/>
          <w:szCs w:val="22"/>
        </w:rPr>
        <w:t xml:space="preserve">but to </w:t>
      </w:r>
      <w:r w:rsidRPr="006907F3">
        <w:rPr>
          <w:rFonts w:ascii="Arial" w:hAnsi="Arial" w:cs="Arial"/>
          <w:sz w:val="22"/>
          <w:szCs w:val="22"/>
        </w:rPr>
        <w:t>be alert for trends and risk significant or repetitive failures.</w:t>
      </w:r>
    </w:p>
    <w:p w:rsidR="00B97ECB" w:rsidRPr="006907F3"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1267"/>
        <w:rPr>
          <w:rFonts w:ascii="Arial" w:hAnsi="Arial" w:cs="Arial"/>
          <w:sz w:val="22"/>
          <w:szCs w:val="22"/>
        </w:rPr>
      </w:pPr>
    </w:p>
    <w:p w:rsidR="00B97ECB" w:rsidRPr="006907F3" w:rsidRDefault="00B97ECB" w:rsidP="00373EC0">
      <w:pPr>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Review a sample of issues</w:t>
      </w:r>
      <w:r w:rsidR="00785452">
        <w:rPr>
          <w:rFonts w:ascii="Arial" w:hAnsi="Arial" w:cs="Arial"/>
          <w:sz w:val="22"/>
          <w:szCs w:val="22"/>
        </w:rPr>
        <w:t xml:space="preserve"> identified </w:t>
      </w:r>
      <w:r w:rsidRPr="006907F3">
        <w:rPr>
          <w:rFonts w:ascii="Arial" w:hAnsi="Arial" w:cs="Arial"/>
          <w:sz w:val="22"/>
          <w:szCs w:val="22"/>
        </w:rPr>
        <w:t>to determine whether the licensee or certificate holder has appropriately classified the issue</w:t>
      </w:r>
      <w:r w:rsidR="00785452">
        <w:rPr>
          <w:rFonts w:ascii="Arial" w:hAnsi="Arial" w:cs="Arial"/>
          <w:sz w:val="22"/>
          <w:szCs w:val="22"/>
        </w:rPr>
        <w:t xml:space="preserve">s identified </w:t>
      </w:r>
      <w:r w:rsidRPr="006907F3">
        <w:rPr>
          <w:rFonts w:ascii="Arial" w:hAnsi="Arial" w:cs="Arial"/>
          <w:sz w:val="22"/>
          <w:szCs w:val="22"/>
        </w:rPr>
        <w:t>and has taken appropriate short- and long-term corrective actions.</w:t>
      </w:r>
    </w:p>
    <w:p w:rsidR="00B97ECB" w:rsidRPr="006907F3"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1267"/>
        <w:rPr>
          <w:rFonts w:ascii="Arial" w:hAnsi="Arial" w:cs="Arial"/>
          <w:sz w:val="22"/>
          <w:szCs w:val="22"/>
        </w:rPr>
      </w:pPr>
    </w:p>
    <w:p w:rsidR="003E4CBB" w:rsidRPr="006907F3" w:rsidRDefault="00B97ECB" w:rsidP="00373EC0">
      <w:pPr>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 xml:space="preserve">Determine whether the licensee or certificate holder has conducted periodic reviews, audits, and assessments to </w:t>
      </w:r>
      <w:r w:rsidR="00FE7684" w:rsidRPr="006907F3">
        <w:rPr>
          <w:rFonts w:ascii="Arial" w:hAnsi="Arial" w:cs="Arial"/>
          <w:sz w:val="22"/>
          <w:szCs w:val="22"/>
        </w:rPr>
        <w:t>ensure</w:t>
      </w:r>
      <w:r w:rsidRPr="006907F3">
        <w:rPr>
          <w:rFonts w:ascii="Arial" w:hAnsi="Arial" w:cs="Arial"/>
          <w:sz w:val="22"/>
          <w:szCs w:val="22"/>
        </w:rPr>
        <w:t xml:space="preserve"> that safety commitments in the license or certificate are assessed at an appropriate frequency.</w:t>
      </w:r>
    </w:p>
    <w:p w:rsidR="003E4CBB" w:rsidRPr="006907F3" w:rsidRDefault="003E4CBB" w:rsidP="00123BC2">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3E4CBB" w:rsidRPr="006907F3" w:rsidRDefault="003E4CB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rPr>
          <w:rFonts w:ascii="Arial" w:hAnsi="Arial" w:cs="Arial"/>
          <w:sz w:val="22"/>
          <w:szCs w:val="22"/>
        </w:rPr>
      </w:pPr>
      <w:r w:rsidRPr="006907F3">
        <w:rPr>
          <w:rFonts w:ascii="Arial" w:hAnsi="Arial" w:cs="Arial"/>
          <w:sz w:val="22"/>
          <w:szCs w:val="22"/>
        </w:rPr>
        <w:tab/>
        <w:t xml:space="preserve">Part 70 licensees are required to maintain records of IROFS or management </w:t>
      </w:r>
      <w:r w:rsidR="00425145" w:rsidRPr="006907F3">
        <w:rPr>
          <w:rFonts w:ascii="Arial" w:hAnsi="Arial" w:cs="Arial"/>
          <w:sz w:val="22"/>
          <w:szCs w:val="22"/>
        </w:rPr>
        <w:t>measures that have failed to perform their function upon demand</w:t>
      </w:r>
      <w:r w:rsidR="00A87C33">
        <w:rPr>
          <w:rFonts w:ascii="Arial" w:hAnsi="Arial" w:cs="Arial"/>
          <w:sz w:val="22"/>
          <w:szCs w:val="22"/>
        </w:rPr>
        <w:t>,</w:t>
      </w:r>
      <w:r w:rsidR="00425145" w:rsidRPr="006907F3">
        <w:rPr>
          <w:rFonts w:ascii="Arial" w:hAnsi="Arial" w:cs="Arial"/>
          <w:sz w:val="22"/>
          <w:szCs w:val="22"/>
        </w:rPr>
        <w:t xml:space="preserve"> or have</w:t>
      </w:r>
      <w:r w:rsidRPr="006907F3">
        <w:rPr>
          <w:rFonts w:ascii="Arial" w:hAnsi="Arial" w:cs="Arial"/>
          <w:sz w:val="22"/>
          <w:szCs w:val="22"/>
        </w:rPr>
        <w:t xml:space="preserve"> degraded such that the performance requirements are not satisfied.  These records should be readily retrievable and inspected.  These records should identify the IROFS or management measure that has failed</w:t>
      </w:r>
      <w:r w:rsidR="00A87C33">
        <w:rPr>
          <w:rFonts w:ascii="Arial" w:hAnsi="Arial" w:cs="Arial"/>
          <w:sz w:val="22"/>
          <w:szCs w:val="22"/>
        </w:rPr>
        <w:t>,</w:t>
      </w:r>
      <w:r w:rsidRPr="006907F3">
        <w:rPr>
          <w:rFonts w:ascii="Arial" w:hAnsi="Arial" w:cs="Arial"/>
          <w:sz w:val="22"/>
          <w:szCs w:val="22"/>
        </w:rPr>
        <w:t xml:space="preserve"> and the safety function affected, the date of discovery, date (or estimated date) of the failure, duration (or estimated duration) of the time that the item was unable to perform its function, any other </w:t>
      </w:r>
      <w:r w:rsidR="00E676EE">
        <w:rPr>
          <w:rFonts w:ascii="Arial" w:hAnsi="Arial" w:cs="Arial"/>
          <w:sz w:val="22"/>
          <w:szCs w:val="22"/>
        </w:rPr>
        <w:t>e</w:t>
      </w:r>
      <w:r w:rsidRPr="006907F3">
        <w:rPr>
          <w:rFonts w:ascii="Arial" w:hAnsi="Arial" w:cs="Arial"/>
          <w:sz w:val="22"/>
          <w:szCs w:val="22"/>
        </w:rPr>
        <w:t xml:space="preserve">ffected IROFS or management measures and their safety function, </w:t>
      </w:r>
      <w:r w:rsidR="00E676EE">
        <w:rPr>
          <w:rFonts w:ascii="Arial" w:hAnsi="Arial" w:cs="Arial"/>
          <w:sz w:val="22"/>
          <w:szCs w:val="22"/>
        </w:rPr>
        <w:t xml:space="preserve">any </w:t>
      </w:r>
      <w:r w:rsidRPr="006907F3">
        <w:rPr>
          <w:rFonts w:ascii="Arial" w:hAnsi="Arial" w:cs="Arial"/>
          <w:sz w:val="22"/>
          <w:szCs w:val="22"/>
        </w:rPr>
        <w:t>processes</w:t>
      </w:r>
      <w:r w:rsidR="00E676EE">
        <w:rPr>
          <w:rFonts w:ascii="Arial" w:hAnsi="Arial" w:cs="Arial"/>
          <w:sz w:val="22"/>
          <w:szCs w:val="22"/>
        </w:rPr>
        <w:t xml:space="preserve"> that were effected </w:t>
      </w:r>
      <w:r w:rsidRPr="006907F3">
        <w:rPr>
          <w:rFonts w:ascii="Arial" w:hAnsi="Arial" w:cs="Arial"/>
          <w:sz w:val="22"/>
          <w:szCs w:val="22"/>
        </w:rPr>
        <w:t xml:space="preserve">, </w:t>
      </w:r>
      <w:r w:rsidR="00E676EE">
        <w:rPr>
          <w:rFonts w:ascii="Arial" w:hAnsi="Arial" w:cs="Arial"/>
          <w:sz w:val="22"/>
          <w:szCs w:val="22"/>
        </w:rPr>
        <w:t xml:space="preserve">the </w:t>
      </w:r>
      <w:r w:rsidRPr="006907F3">
        <w:rPr>
          <w:rFonts w:ascii="Arial" w:hAnsi="Arial" w:cs="Arial"/>
          <w:sz w:val="22"/>
          <w:szCs w:val="22"/>
        </w:rPr>
        <w:t xml:space="preserve">cause of the failure, whether the failure was </w:t>
      </w:r>
      <w:r w:rsidR="00E676EE">
        <w:rPr>
          <w:rFonts w:ascii="Arial" w:hAnsi="Arial" w:cs="Arial"/>
          <w:sz w:val="22"/>
          <w:szCs w:val="22"/>
        </w:rPr>
        <w:t xml:space="preserve">a failure of </w:t>
      </w:r>
      <w:r w:rsidRPr="006907F3">
        <w:rPr>
          <w:rFonts w:ascii="Arial" w:hAnsi="Arial" w:cs="Arial"/>
          <w:sz w:val="22"/>
          <w:szCs w:val="22"/>
        </w:rPr>
        <w:t xml:space="preserve">the performance requirements or </w:t>
      </w:r>
      <w:r w:rsidR="00E676EE">
        <w:rPr>
          <w:rFonts w:ascii="Arial" w:hAnsi="Arial" w:cs="Arial"/>
          <w:sz w:val="22"/>
          <w:szCs w:val="22"/>
        </w:rPr>
        <w:t xml:space="preserve">a failure </w:t>
      </w:r>
      <w:r w:rsidRPr="006907F3">
        <w:rPr>
          <w:rFonts w:ascii="Arial" w:hAnsi="Arial" w:cs="Arial"/>
          <w:sz w:val="22"/>
          <w:szCs w:val="22"/>
        </w:rPr>
        <w:t xml:space="preserve">upon demand or both, and any corrective or compensatory action that was taken.  </w:t>
      </w:r>
      <w:r w:rsidR="00522EB7">
        <w:rPr>
          <w:rFonts w:ascii="Arial" w:hAnsi="Arial" w:cs="Arial"/>
          <w:sz w:val="22"/>
          <w:szCs w:val="22"/>
        </w:rPr>
        <w:t>F</w:t>
      </w:r>
      <w:r w:rsidRPr="006907F3">
        <w:rPr>
          <w:rFonts w:ascii="Arial" w:hAnsi="Arial" w:cs="Arial"/>
          <w:sz w:val="22"/>
          <w:szCs w:val="22"/>
        </w:rPr>
        <w:t>ailure</w:t>
      </w:r>
      <w:r w:rsidR="00522EB7">
        <w:rPr>
          <w:rFonts w:ascii="Arial" w:hAnsi="Arial" w:cs="Arial"/>
          <w:sz w:val="22"/>
          <w:szCs w:val="22"/>
        </w:rPr>
        <w:t>s</w:t>
      </w:r>
      <w:r w:rsidRPr="006907F3">
        <w:rPr>
          <w:rFonts w:ascii="Arial" w:hAnsi="Arial" w:cs="Arial"/>
          <w:sz w:val="22"/>
          <w:szCs w:val="22"/>
        </w:rPr>
        <w:t xml:space="preserve"> should be recorded at the time of discovery</w:t>
      </w:r>
      <w:r w:rsidR="00A87C33">
        <w:rPr>
          <w:rFonts w:ascii="Arial" w:hAnsi="Arial" w:cs="Arial"/>
          <w:sz w:val="22"/>
          <w:szCs w:val="22"/>
        </w:rPr>
        <w:t>,</w:t>
      </w:r>
      <w:r w:rsidRPr="006907F3">
        <w:rPr>
          <w:rFonts w:ascii="Arial" w:hAnsi="Arial" w:cs="Arial"/>
          <w:sz w:val="22"/>
          <w:szCs w:val="22"/>
        </w:rPr>
        <w:t xml:space="preserve"> and the record of </w:t>
      </w:r>
      <w:r w:rsidR="00522EB7">
        <w:rPr>
          <w:rFonts w:ascii="Arial" w:hAnsi="Arial" w:cs="Arial"/>
          <w:sz w:val="22"/>
          <w:szCs w:val="22"/>
        </w:rPr>
        <w:t xml:space="preserve">each </w:t>
      </w:r>
      <w:r w:rsidRPr="006907F3">
        <w:rPr>
          <w:rFonts w:ascii="Arial" w:hAnsi="Arial" w:cs="Arial"/>
          <w:sz w:val="22"/>
          <w:szCs w:val="22"/>
        </w:rPr>
        <w:t xml:space="preserve">failure updated promptly upon the conclusion of </w:t>
      </w:r>
      <w:r w:rsidR="00522EB7">
        <w:rPr>
          <w:rFonts w:ascii="Arial" w:hAnsi="Arial" w:cs="Arial"/>
          <w:sz w:val="22"/>
          <w:szCs w:val="22"/>
        </w:rPr>
        <w:t xml:space="preserve">the </w:t>
      </w:r>
      <w:r w:rsidRPr="006907F3">
        <w:rPr>
          <w:rFonts w:ascii="Arial" w:hAnsi="Arial" w:cs="Arial"/>
          <w:sz w:val="22"/>
          <w:szCs w:val="22"/>
        </w:rPr>
        <w:t>failure investigation of an IROFS or management measure.  (10 CFR Part 70.62(a</w:t>
      </w:r>
      <w:proofErr w:type="gramStart"/>
      <w:r w:rsidR="007E027A" w:rsidRPr="006907F3">
        <w:rPr>
          <w:rFonts w:ascii="Arial" w:hAnsi="Arial" w:cs="Arial"/>
          <w:sz w:val="22"/>
          <w:szCs w:val="22"/>
        </w:rPr>
        <w:t>)(</w:t>
      </w:r>
      <w:proofErr w:type="gramEnd"/>
      <w:r w:rsidRPr="006907F3">
        <w:rPr>
          <w:rFonts w:ascii="Arial" w:hAnsi="Arial" w:cs="Arial"/>
          <w:sz w:val="22"/>
          <w:szCs w:val="22"/>
        </w:rPr>
        <w:t>3)).</w:t>
      </w:r>
    </w:p>
    <w:p w:rsidR="00EB7C04" w:rsidRDefault="00EB7C04"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ins w:id="19" w:author="btc1" w:date="2014-01-22T15:17:00Z"/>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p>
    <w:p w:rsidR="00B97ECB" w:rsidRPr="006907F3" w:rsidRDefault="00B97ECB"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5F75B1" w:rsidRPr="006907F3" w:rsidRDefault="00F81B2F" w:rsidP="00FF6EF1">
      <w:pPr>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Event Review</w:t>
      </w:r>
    </w:p>
    <w:p w:rsidR="005F75B1" w:rsidRPr="006907F3" w:rsidRDefault="005F75B1" w:rsidP="0012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B97ECB" w:rsidRPr="006907F3" w:rsidRDefault="00B97ECB" w:rsidP="00373EC0">
      <w:pPr>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 xml:space="preserve">Determine whether the licensee or certificate holder has implemented a program </w:t>
      </w:r>
      <w:r w:rsidR="006449CD">
        <w:rPr>
          <w:rFonts w:ascii="Arial" w:hAnsi="Arial" w:cs="Arial"/>
          <w:sz w:val="22"/>
          <w:szCs w:val="22"/>
        </w:rPr>
        <w:t xml:space="preserve">for evaluating safety significant </w:t>
      </w:r>
      <w:r w:rsidR="009A6CFD">
        <w:rPr>
          <w:rFonts w:ascii="Arial" w:hAnsi="Arial" w:cs="Arial"/>
          <w:sz w:val="22"/>
          <w:szCs w:val="22"/>
        </w:rPr>
        <w:t>events that</w:t>
      </w:r>
      <w:r w:rsidRPr="006907F3">
        <w:rPr>
          <w:rFonts w:ascii="Arial" w:hAnsi="Arial" w:cs="Arial"/>
          <w:sz w:val="22"/>
          <w:szCs w:val="22"/>
        </w:rPr>
        <w:t xml:space="preserve"> meets license or certificate requirements</w:t>
      </w:r>
      <w:r w:rsidR="006449CD">
        <w:rPr>
          <w:rFonts w:ascii="Arial" w:hAnsi="Arial" w:cs="Arial"/>
          <w:sz w:val="22"/>
          <w:szCs w:val="22"/>
        </w:rPr>
        <w:t xml:space="preserve">.  </w:t>
      </w:r>
      <w:r w:rsidR="0026037E" w:rsidRPr="006907F3">
        <w:rPr>
          <w:rFonts w:ascii="Arial" w:hAnsi="Arial" w:cs="Arial"/>
          <w:sz w:val="22"/>
          <w:szCs w:val="22"/>
        </w:rPr>
        <w:t xml:space="preserve">Review the events </w:t>
      </w:r>
      <w:r w:rsidR="006449CD">
        <w:rPr>
          <w:rFonts w:ascii="Arial" w:hAnsi="Arial" w:cs="Arial"/>
          <w:sz w:val="22"/>
          <w:szCs w:val="22"/>
        </w:rPr>
        <w:t xml:space="preserve">that have </w:t>
      </w:r>
      <w:r w:rsidR="0026037E" w:rsidRPr="006907F3">
        <w:rPr>
          <w:rFonts w:ascii="Arial" w:hAnsi="Arial" w:cs="Arial"/>
          <w:sz w:val="22"/>
          <w:szCs w:val="22"/>
        </w:rPr>
        <w:t>o</w:t>
      </w:r>
      <w:r w:rsidR="00EC7CB4" w:rsidRPr="006907F3">
        <w:rPr>
          <w:rFonts w:ascii="Arial" w:hAnsi="Arial" w:cs="Arial"/>
          <w:sz w:val="22"/>
          <w:szCs w:val="22"/>
        </w:rPr>
        <w:t>ccurr</w:t>
      </w:r>
      <w:r w:rsidR="006449CD">
        <w:rPr>
          <w:rFonts w:ascii="Arial" w:hAnsi="Arial" w:cs="Arial"/>
          <w:sz w:val="22"/>
          <w:szCs w:val="22"/>
        </w:rPr>
        <w:t>ed</w:t>
      </w:r>
      <w:r w:rsidR="00EC7CB4" w:rsidRPr="006907F3">
        <w:rPr>
          <w:rFonts w:ascii="Arial" w:hAnsi="Arial" w:cs="Arial"/>
          <w:sz w:val="22"/>
          <w:szCs w:val="22"/>
        </w:rPr>
        <w:t xml:space="preserve"> since the last IP 88055</w:t>
      </w:r>
      <w:r w:rsidR="0026037E" w:rsidRPr="006907F3">
        <w:rPr>
          <w:rFonts w:ascii="Arial" w:hAnsi="Arial" w:cs="Arial"/>
          <w:sz w:val="22"/>
          <w:szCs w:val="22"/>
        </w:rPr>
        <w:t xml:space="preserve"> inspection to determine </w:t>
      </w:r>
      <w:r w:rsidR="006449CD">
        <w:rPr>
          <w:rFonts w:ascii="Arial" w:hAnsi="Arial" w:cs="Arial"/>
          <w:sz w:val="22"/>
          <w:szCs w:val="22"/>
        </w:rPr>
        <w:t xml:space="preserve">how the licensee or certificate holder has complied </w:t>
      </w:r>
      <w:r w:rsidR="0026037E" w:rsidRPr="006907F3">
        <w:rPr>
          <w:rFonts w:ascii="Arial" w:hAnsi="Arial" w:cs="Arial"/>
          <w:sz w:val="22"/>
          <w:szCs w:val="22"/>
        </w:rPr>
        <w:t>with the license or certificate including, as appropriate</w:t>
      </w:r>
      <w:r w:rsidR="00031225" w:rsidRPr="006907F3">
        <w:rPr>
          <w:rFonts w:ascii="Arial" w:hAnsi="Arial" w:cs="Arial"/>
          <w:sz w:val="22"/>
          <w:szCs w:val="22"/>
        </w:rPr>
        <w:t>:</w:t>
      </w:r>
    </w:p>
    <w:p w:rsidR="00031225" w:rsidRPr="006907F3" w:rsidRDefault="00031225" w:rsidP="005F68C5">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160" w:hanging="1840"/>
        <w:rPr>
          <w:rFonts w:ascii="Arial" w:hAnsi="Arial" w:cs="Arial"/>
          <w:sz w:val="22"/>
          <w:szCs w:val="22"/>
        </w:rPr>
      </w:pPr>
    </w:p>
    <w:p w:rsidR="00031225" w:rsidRDefault="006449CD" w:rsidP="00373EC0">
      <w:pPr>
        <w:numPr>
          <w:ilvl w:val="3"/>
          <w:numId w:val="2"/>
        </w:num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Pr>
          <w:rFonts w:ascii="Arial" w:hAnsi="Arial" w:cs="Arial"/>
          <w:sz w:val="22"/>
          <w:szCs w:val="22"/>
        </w:rPr>
        <w:t>How the licensee or certificate holder has performed t</w:t>
      </w:r>
      <w:r w:rsidR="00031225" w:rsidRPr="006907F3">
        <w:rPr>
          <w:rFonts w:ascii="Arial" w:hAnsi="Arial" w:cs="Arial"/>
          <w:sz w:val="22"/>
          <w:szCs w:val="22"/>
        </w:rPr>
        <w:t>he prompt review</w:t>
      </w:r>
      <w:r w:rsidR="009A6CFD">
        <w:rPr>
          <w:rFonts w:ascii="Arial" w:hAnsi="Arial" w:cs="Arial"/>
          <w:sz w:val="22"/>
          <w:szCs w:val="22"/>
        </w:rPr>
        <w:t>(s)</w:t>
      </w:r>
      <w:r w:rsidR="00031225" w:rsidRPr="006907F3">
        <w:rPr>
          <w:rFonts w:ascii="Arial" w:hAnsi="Arial" w:cs="Arial"/>
          <w:sz w:val="22"/>
          <w:szCs w:val="22"/>
        </w:rPr>
        <w:t xml:space="preserve"> and evaluation</w:t>
      </w:r>
      <w:r w:rsidR="009A6CFD">
        <w:rPr>
          <w:rFonts w:ascii="Arial" w:hAnsi="Arial" w:cs="Arial"/>
          <w:sz w:val="22"/>
          <w:szCs w:val="22"/>
        </w:rPr>
        <w:t>(s)</w:t>
      </w:r>
      <w:r w:rsidR="00031225" w:rsidRPr="006907F3">
        <w:rPr>
          <w:rFonts w:ascii="Arial" w:hAnsi="Arial" w:cs="Arial"/>
          <w:sz w:val="22"/>
          <w:szCs w:val="22"/>
        </w:rPr>
        <w:t xml:space="preserve"> of </w:t>
      </w:r>
      <w:r w:rsidR="00875759" w:rsidRPr="006907F3">
        <w:rPr>
          <w:rFonts w:ascii="Arial" w:hAnsi="Arial" w:cs="Arial"/>
          <w:sz w:val="22"/>
          <w:szCs w:val="22"/>
        </w:rPr>
        <w:t>non-routine</w:t>
      </w:r>
      <w:r w:rsidR="00031225" w:rsidRPr="006907F3">
        <w:rPr>
          <w:rFonts w:ascii="Arial" w:hAnsi="Arial" w:cs="Arial"/>
          <w:sz w:val="22"/>
          <w:szCs w:val="22"/>
        </w:rPr>
        <w:t xml:space="preserve"> events and unusual occurrences;</w:t>
      </w:r>
    </w:p>
    <w:p w:rsidR="006449CD" w:rsidRPr="006907F3" w:rsidRDefault="006449CD" w:rsidP="005F68C5">
      <w:p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1350"/>
        <w:rPr>
          <w:rFonts w:ascii="Arial" w:hAnsi="Arial" w:cs="Arial"/>
          <w:sz w:val="22"/>
          <w:szCs w:val="22"/>
        </w:rPr>
      </w:pPr>
    </w:p>
    <w:p w:rsidR="00031225" w:rsidRPr="006907F3" w:rsidRDefault="006449CD" w:rsidP="00373EC0">
      <w:pPr>
        <w:numPr>
          <w:ilvl w:val="3"/>
          <w:numId w:val="2"/>
        </w:num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How the licensee or certificate holder has a</w:t>
      </w:r>
      <w:r w:rsidR="00031225" w:rsidRPr="006907F3">
        <w:rPr>
          <w:rFonts w:ascii="Arial" w:hAnsi="Arial" w:cs="Arial"/>
          <w:sz w:val="22"/>
          <w:szCs w:val="22"/>
        </w:rPr>
        <w:t>ssess</w:t>
      </w:r>
      <w:r>
        <w:rPr>
          <w:rFonts w:ascii="Arial" w:hAnsi="Arial" w:cs="Arial"/>
          <w:sz w:val="22"/>
          <w:szCs w:val="22"/>
        </w:rPr>
        <w:t>ed</w:t>
      </w:r>
      <w:r w:rsidR="00031225" w:rsidRPr="006907F3">
        <w:rPr>
          <w:rFonts w:ascii="Arial" w:hAnsi="Arial" w:cs="Arial"/>
          <w:sz w:val="22"/>
          <w:szCs w:val="22"/>
        </w:rPr>
        <w:t xml:space="preserve"> the significance of </w:t>
      </w:r>
      <w:r w:rsidR="00875759" w:rsidRPr="006907F3">
        <w:rPr>
          <w:rFonts w:ascii="Arial" w:hAnsi="Arial" w:cs="Arial"/>
          <w:sz w:val="22"/>
          <w:szCs w:val="22"/>
        </w:rPr>
        <w:t>non-routine</w:t>
      </w:r>
      <w:r w:rsidR="00031225" w:rsidRPr="006907F3">
        <w:rPr>
          <w:rFonts w:ascii="Arial" w:hAnsi="Arial" w:cs="Arial"/>
          <w:sz w:val="22"/>
          <w:szCs w:val="22"/>
        </w:rPr>
        <w:t xml:space="preserve"> events and unusual occurrences, and report</w:t>
      </w:r>
      <w:r>
        <w:rPr>
          <w:rFonts w:ascii="Arial" w:hAnsi="Arial" w:cs="Arial"/>
          <w:sz w:val="22"/>
          <w:szCs w:val="22"/>
        </w:rPr>
        <w:t>ed</w:t>
      </w:r>
      <w:r w:rsidR="00031225" w:rsidRPr="006907F3">
        <w:rPr>
          <w:rFonts w:ascii="Arial" w:hAnsi="Arial" w:cs="Arial"/>
          <w:sz w:val="22"/>
          <w:szCs w:val="22"/>
        </w:rPr>
        <w:t xml:space="preserve"> them, both internally, and to the NRC;</w:t>
      </w:r>
    </w:p>
    <w:p w:rsidR="00031225" w:rsidRPr="006907F3" w:rsidRDefault="00031225" w:rsidP="005F68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1225" w:rsidRPr="006907F3" w:rsidRDefault="006449CD" w:rsidP="00373EC0">
      <w:pPr>
        <w:numPr>
          <w:ilvl w:val="3"/>
          <w:numId w:val="2"/>
        </w:num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How the license or certificate holder has e</w:t>
      </w:r>
      <w:r w:rsidR="00031225" w:rsidRPr="006907F3">
        <w:rPr>
          <w:rFonts w:ascii="Arial" w:hAnsi="Arial" w:cs="Arial"/>
          <w:sz w:val="22"/>
          <w:szCs w:val="22"/>
        </w:rPr>
        <w:t>valuat</w:t>
      </w:r>
      <w:r>
        <w:rPr>
          <w:rFonts w:ascii="Arial" w:hAnsi="Arial" w:cs="Arial"/>
          <w:sz w:val="22"/>
          <w:szCs w:val="22"/>
        </w:rPr>
        <w:t>ed</w:t>
      </w:r>
      <w:r w:rsidR="00031225" w:rsidRPr="006907F3">
        <w:rPr>
          <w:rFonts w:ascii="Arial" w:hAnsi="Arial" w:cs="Arial"/>
          <w:sz w:val="22"/>
          <w:szCs w:val="22"/>
        </w:rPr>
        <w:t xml:space="preserve"> </w:t>
      </w:r>
      <w:r>
        <w:rPr>
          <w:rFonts w:ascii="Arial" w:hAnsi="Arial" w:cs="Arial"/>
          <w:sz w:val="22"/>
          <w:szCs w:val="22"/>
        </w:rPr>
        <w:t xml:space="preserve">the </w:t>
      </w:r>
      <w:r w:rsidR="00031225" w:rsidRPr="006907F3">
        <w:rPr>
          <w:rFonts w:ascii="Arial" w:hAnsi="Arial" w:cs="Arial"/>
          <w:sz w:val="22"/>
          <w:szCs w:val="22"/>
        </w:rPr>
        <w:t xml:space="preserve">findings; and </w:t>
      </w:r>
    </w:p>
    <w:p w:rsidR="00031225" w:rsidRPr="006907F3" w:rsidRDefault="00031225" w:rsidP="005F68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1225" w:rsidRPr="006907F3" w:rsidRDefault="006449CD" w:rsidP="00373EC0">
      <w:pPr>
        <w:numPr>
          <w:ilvl w:val="3"/>
          <w:numId w:val="2"/>
        </w:numPr>
        <w:tabs>
          <w:tab w:val="left" w:pos="274"/>
          <w:tab w:val="left" w:pos="806"/>
          <w:tab w:val="left" w:pos="2160"/>
          <w:tab w:val="left" w:pos="279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How the licensee or certificate holder has a</w:t>
      </w:r>
      <w:r w:rsidR="00031225" w:rsidRPr="006907F3">
        <w:rPr>
          <w:rFonts w:ascii="Arial" w:hAnsi="Arial" w:cs="Arial"/>
          <w:sz w:val="22"/>
          <w:szCs w:val="22"/>
        </w:rPr>
        <w:t>ssur</w:t>
      </w:r>
      <w:r>
        <w:rPr>
          <w:rFonts w:ascii="Arial" w:hAnsi="Arial" w:cs="Arial"/>
          <w:sz w:val="22"/>
          <w:szCs w:val="22"/>
        </w:rPr>
        <w:t>ed</w:t>
      </w:r>
      <w:r w:rsidR="00031225" w:rsidRPr="006907F3">
        <w:rPr>
          <w:rFonts w:ascii="Arial" w:hAnsi="Arial" w:cs="Arial"/>
          <w:sz w:val="22"/>
          <w:szCs w:val="22"/>
        </w:rPr>
        <w:t xml:space="preserve"> completion of corrective actions related to non-routine events and unusual occurrences.</w:t>
      </w:r>
    </w:p>
    <w:p w:rsidR="00B75EEC" w:rsidRPr="006907F3" w:rsidRDefault="00B75EEC" w:rsidP="00373EC0">
      <w:pPr>
        <w:numPr>
          <w:ilvl w:val="1"/>
          <w:numId w:val="2"/>
        </w:numPr>
        <w:tabs>
          <w:tab w:val="left" w:pos="274"/>
          <w:tab w:val="left" w:pos="806"/>
          <w:tab w:val="left" w:pos="279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Audits</w:t>
      </w:r>
    </w:p>
    <w:p w:rsidR="00B75EEC" w:rsidRPr="006907F3" w:rsidRDefault="00B75EEC" w:rsidP="005F68C5">
      <w:pPr>
        <w:tabs>
          <w:tab w:val="left" w:pos="274"/>
          <w:tab w:val="left" w:pos="806"/>
          <w:tab w:val="left" w:pos="1440"/>
          <w:tab w:val="left" w:pos="2790"/>
          <w:tab w:val="left" w:pos="3240"/>
          <w:tab w:val="left" w:pos="3874"/>
          <w:tab w:val="left" w:pos="4507"/>
          <w:tab w:val="left" w:pos="5040"/>
          <w:tab w:val="left" w:pos="5674"/>
          <w:tab w:val="left" w:pos="6307"/>
          <w:tab w:val="left" w:pos="7474"/>
          <w:tab w:val="left" w:pos="8107"/>
          <w:tab w:val="left" w:pos="8726"/>
        </w:tabs>
        <w:ind w:left="2790" w:hanging="2470"/>
        <w:rPr>
          <w:rFonts w:ascii="Arial" w:hAnsi="Arial" w:cs="Arial"/>
          <w:sz w:val="22"/>
          <w:szCs w:val="22"/>
        </w:rPr>
      </w:pPr>
    </w:p>
    <w:p w:rsidR="00B75EEC" w:rsidRPr="006907F3" w:rsidRDefault="00B75EEC" w:rsidP="00373EC0">
      <w:pPr>
        <w:numPr>
          <w:ilvl w:val="2"/>
          <w:numId w:val="2"/>
        </w:num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Select internal or contracted audits perf</w:t>
      </w:r>
      <w:r w:rsidR="007119B4" w:rsidRPr="006907F3">
        <w:rPr>
          <w:rFonts w:ascii="Arial" w:hAnsi="Arial" w:cs="Arial"/>
          <w:sz w:val="22"/>
          <w:szCs w:val="22"/>
        </w:rPr>
        <w:t>ormed since the previous IP 8805</w:t>
      </w:r>
      <w:r w:rsidRPr="006907F3">
        <w:rPr>
          <w:rFonts w:ascii="Arial" w:hAnsi="Arial" w:cs="Arial"/>
          <w:sz w:val="22"/>
          <w:szCs w:val="22"/>
        </w:rPr>
        <w:t>5 inspection, and examine the records documenting selected audits to determine whether there was a written plan for the audit, the audit adequately reviewed the audited area, appropriate corrective actions were taken whenever deficiencies were found, and whether there was a check of the effectiveness of the corrective action</w:t>
      </w:r>
      <w:r w:rsidR="00B56AD4">
        <w:rPr>
          <w:rFonts w:ascii="Arial" w:hAnsi="Arial" w:cs="Arial"/>
          <w:sz w:val="22"/>
          <w:szCs w:val="22"/>
        </w:rPr>
        <w:t>s</w:t>
      </w:r>
      <w:r w:rsidRPr="006907F3">
        <w:rPr>
          <w:rFonts w:ascii="Arial" w:hAnsi="Arial" w:cs="Arial"/>
          <w:sz w:val="22"/>
          <w:szCs w:val="22"/>
        </w:rPr>
        <w:t>.</w:t>
      </w:r>
    </w:p>
    <w:p w:rsidR="00B75EEC" w:rsidRPr="006907F3" w:rsidRDefault="00B75EEC" w:rsidP="00D520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331794" w:rsidRPr="006907F3" w:rsidRDefault="00B75EEC" w:rsidP="00373EC0">
      <w:pPr>
        <w:numPr>
          <w:ilvl w:val="2"/>
          <w:numId w:val="2"/>
        </w:num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07F3">
        <w:rPr>
          <w:rFonts w:ascii="Arial" w:hAnsi="Arial" w:cs="Arial"/>
          <w:sz w:val="22"/>
          <w:szCs w:val="22"/>
        </w:rPr>
        <w:t xml:space="preserve">Determine by interviewing the licensee or certificate holder representatives, how the licensee or certificate holder </w:t>
      </w:r>
      <w:r w:rsidR="00FE7684" w:rsidRPr="006907F3">
        <w:rPr>
          <w:rFonts w:ascii="Arial" w:hAnsi="Arial" w:cs="Arial"/>
          <w:sz w:val="22"/>
          <w:szCs w:val="22"/>
        </w:rPr>
        <w:t>ensure</w:t>
      </w:r>
      <w:r w:rsidRPr="006907F3">
        <w:rPr>
          <w:rFonts w:ascii="Arial" w:hAnsi="Arial" w:cs="Arial"/>
          <w:sz w:val="22"/>
          <w:szCs w:val="22"/>
        </w:rPr>
        <w:t>s the effectiveness of audits, such as by use of contractor audits, use of a secondary (or follow-up) audit system on a periodic basis, conducted by a member of management or a senior technician not directly responsible for the system audited.</w:t>
      </w:r>
    </w:p>
    <w:p w:rsidR="00331794" w:rsidRPr="006907F3" w:rsidRDefault="00331794" w:rsidP="00D52020">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470"/>
        <w:rPr>
          <w:rFonts w:ascii="Arial" w:hAnsi="Arial" w:cs="Arial"/>
          <w:sz w:val="22"/>
          <w:szCs w:val="22"/>
        </w:rPr>
      </w:pPr>
    </w:p>
    <w:p w:rsidR="00331794" w:rsidRPr="006907F3" w:rsidRDefault="00331794" w:rsidP="00D52020">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6907F3">
        <w:rPr>
          <w:rFonts w:ascii="Arial" w:hAnsi="Arial" w:cs="Arial"/>
          <w:sz w:val="22"/>
          <w:szCs w:val="22"/>
        </w:rPr>
        <w:t>02.10</w:t>
      </w:r>
      <w:r w:rsidRPr="006907F3">
        <w:rPr>
          <w:rFonts w:ascii="Arial" w:hAnsi="Arial" w:cs="Arial"/>
          <w:sz w:val="22"/>
          <w:szCs w:val="22"/>
        </w:rPr>
        <w:tab/>
      </w:r>
      <w:r w:rsidRPr="006907F3">
        <w:rPr>
          <w:rFonts w:ascii="Arial" w:hAnsi="Arial" w:cs="Arial"/>
          <w:sz w:val="22"/>
          <w:szCs w:val="22"/>
          <w:u w:val="single"/>
        </w:rPr>
        <w:t>Training Compliance with License or Certificate Requirements</w:t>
      </w:r>
      <w:r w:rsidRPr="006907F3">
        <w:rPr>
          <w:rFonts w:ascii="Arial" w:hAnsi="Arial" w:cs="Arial"/>
          <w:sz w:val="22"/>
          <w:szCs w:val="22"/>
        </w:rPr>
        <w:t>.</w:t>
      </w:r>
    </w:p>
    <w:p w:rsidR="00331794" w:rsidRPr="006907F3" w:rsidRDefault="00331794" w:rsidP="00D52020">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331794" w:rsidRPr="006907F3" w:rsidRDefault="00331794" w:rsidP="00373EC0">
      <w:pPr>
        <w:numPr>
          <w:ilvl w:val="0"/>
          <w:numId w:val="18"/>
        </w:numPr>
        <w:tabs>
          <w:tab w:val="left" w:pos="274"/>
          <w:tab w:val="left" w:pos="810"/>
          <w:tab w:val="left" w:pos="900"/>
          <w:tab w:val="left" w:pos="1440"/>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F6EF1">
        <w:rPr>
          <w:rFonts w:ascii="Arial" w:hAnsi="Arial" w:cs="Arial"/>
          <w:sz w:val="22"/>
          <w:szCs w:val="22"/>
        </w:rPr>
        <w:t>Inspection Requirements</w:t>
      </w:r>
      <w:r w:rsidRPr="006907F3">
        <w:rPr>
          <w:rFonts w:ascii="Arial" w:hAnsi="Arial" w:cs="Arial"/>
          <w:sz w:val="22"/>
          <w:szCs w:val="22"/>
        </w:rPr>
        <w:t xml:space="preserve">. As applicable, </w:t>
      </w:r>
      <w:r w:rsidR="00E0372E">
        <w:rPr>
          <w:rFonts w:ascii="Arial" w:hAnsi="Arial" w:cs="Arial"/>
          <w:sz w:val="22"/>
          <w:szCs w:val="22"/>
        </w:rPr>
        <w:t xml:space="preserve">evaluate </w:t>
      </w:r>
      <w:r w:rsidR="00326F0D" w:rsidRPr="006907F3">
        <w:rPr>
          <w:rFonts w:ascii="Arial" w:hAnsi="Arial" w:cs="Arial"/>
          <w:sz w:val="22"/>
          <w:szCs w:val="22"/>
        </w:rPr>
        <w:t>compliance with license,</w:t>
      </w:r>
      <w:r w:rsidRPr="006907F3">
        <w:rPr>
          <w:rFonts w:ascii="Arial" w:hAnsi="Arial" w:cs="Arial"/>
          <w:sz w:val="22"/>
          <w:szCs w:val="22"/>
        </w:rPr>
        <w:t xml:space="preserve"> certificate conditions</w:t>
      </w:r>
      <w:r w:rsidR="00737036" w:rsidRPr="006907F3">
        <w:rPr>
          <w:rFonts w:ascii="Arial" w:hAnsi="Arial" w:cs="Arial"/>
          <w:sz w:val="22"/>
          <w:szCs w:val="22"/>
        </w:rPr>
        <w:t>, or local procedure and policy</w:t>
      </w:r>
      <w:r w:rsidR="00326F0D" w:rsidRPr="006907F3">
        <w:rPr>
          <w:rFonts w:ascii="Arial" w:hAnsi="Arial" w:cs="Arial"/>
          <w:sz w:val="22"/>
          <w:szCs w:val="22"/>
        </w:rPr>
        <w:t xml:space="preserve"> requirements</w:t>
      </w:r>
      <w:r w:rsidRPr="006907F3">
        <w:rPr>
          <w:rFonts w:ascii="Arial" w:hAnsi="Arial" w:cs="Arial"/>
          <w:sz w:val="22"/>
          <w:szCs w:val="22"/>
        </w:rPr>
        <w:t xml:space="preserve"> relating to implementation of training for operators </w:t>
      </w:r>
      <w:r w:rsidR="00C83FC8" w:rsidRPr="006907F3">
        <w:rPr>
          <w:rFonts w:ascii="Arial" w:hAnsi="Arial" w:cs="Arial"/>
          <w:sz w:val="22"/>
          <w:szCs w:val="22"/>
        </w:rPr>
        <w:t>in the area of fire protection</w:t>
      </w:r>
      <w:r w:rsidR="00326F0D" w:rsidRPr="006907F3">
        <w:rPr>
          <w:rFonts w:ascii="Arial" w:hAnsi="Arial" w:cs="Arial"/>
          <w:sz w:val="22"/>
          <w:szCs w:val="22"/>
        </w:rPr>
        <w:t>, including</w:t>
      </w:r>
      <w:r w:rsidRPr="006907F3">
        <w:rPr>
          <w:rFonts w:ascii="Arial" w:hAnsi="Arial" w:cs="Arial"/>
          <w:sz w:val="22"/>
          <w:szCs w:val="22"/>
        </w:rPr>
        <w:t>:</w:t>
      </w:r>
    </w:p>
    <w:p w:rsidR="00331794" w:rsidRPr="006907F3" w:rsidRDefault="00331794" w:rsidP="00D52020">
      <w:pPr>
        <w:tabs>
          <w:tab w:val="left" w:pos="274"/>
          <w:tab w:val="left" w:pos="810"/>
          <w:tab w:val="left" w:pos="1440"/>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B7C04" w:rsidRDefault="001C62C1" w:rsidP="00373EC0">
      <w:pPr>
        <w:numPr>
          <w:ilvl w:val="1"/>
          <w:numId w:val="1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FF6EF1">
        <w:rPr>
          <w:rFonts w:ascii="Arial" w:hAnsi="Arial" w:cs="Arial"/>
          <w:sz w:val="22"/>
          <w:szCs w:val="22"/>
        </w:rPr>
        <w:t>IROFS or safety controls</w:t>
      </w:r>
      <w:r w:rsidRPr="006907F3">
        <w:rPr>
          <w:rFonts w:ascii="Arial" w:hAnsi="Arial" w:cs="Arial"/>
          <w:sz w:val="22"/>
          <w:szCs w:val="22"/>
        </w:rPr>
        <w:t xml:space="preserve">. </w:t>
      </w:r>
      <w:r w:rsidR="001A4E7C" w:rsidRPr="006907F3">
        <w:rPr>
          <w:rFonts w:ascii="Arial" w:hAnsi="Arial" w:cs="Arial"/>
          <w:sz w:val="22"/>
          <w:szCs w:val="22"/>
        </w:rPr>
        <w:t>As applicable, s</w:t>
      </w:r>
      <w:r w:rsidRPr="006907F3">
        <w:rPr>
          <w:rFonts w:ascii="Arial" w:hAnsi="Arial" w:cs="Arial"/>
          <w:sz w:val="22"/>
          <w:szCs w:val="22"/>
        </w:rPr>
        <w:t>elect a sample of risk-significant</w:t>
      </w:r>
      <w:r w:rsidR="00331794" w:rsidRPr="006907F3">
        <w:rPr>
          <w:rFonts w:ascii="Arial" w:hAnsi="Arial" w:cs="Arial"/>
          <w:sz w:val="22"/>
          <w:szCs w:val="22"/>
        </w:rPr>
        <w:t xml:space="preserve"> </w:t>
      </w:r>
      <w:r w:rsidR="009A350F" w:rsidRPr="006907F3">
        <w:rPr>
          <w:rFonts w:ascii="Arial" w:hAnsi="Arial" w:cs="Arial"/>
          <w:sz w:val="22"/>
          <w:szCs w:val="22"/>
        </w:rPr>
        <w:t>administrative</w:t>
      </w:r>
      <w:r w:rsidR="00C83FC8" w:rsidRPr="006907F3">
        <w:rPr>
          <w:rFonts w:ascii="Arial" w:hAnsi="Arial" w:cs="Arial"/>
          <w:sz w:val="22"/>
          <w:szCs w:val="22"/>
        </w:rPr>
        <w:t xml:space="preserve"> safety control</w:t>
      </w:r>
      <w:r w:rsidRPr="006907F3">
        <w:rPr>
          <w:rFonts w:ascii="Arial" w:hAnsi="Arial" w:cs="Arial"/>
          <w:sz w:val="22"/>
          <w:szCs w:val="22"/>
        </w:rPr>
        <w:t xml:space="preserve">s that </w:t>
      </w:r>
      <w:r w:rsidR="00331794" w:rsidRPr="006907F3">
        <w:rPr>
          <w:rFonts w:ascii="Arial" w:hAnsi="Arial" w:cs="Arial"/>
          <w:sz w:val="22"/>
          <w:szCs w:val="22"/>
        </w:rPr>
        <w:t xml:space="preserve">limit the risk of </w:t>
      </w:r>
      <w:r w:rsidR="008F66C3" w:rsidRPr="006907F3">
        <w:rPr>
          <w:rFonts w:ascii="Arial" w:hAnsi="Arial" w:cs="Arial"/>
          <w:sz w:val="22"/>
          <w:szCs w:val="22"/>
        </w:rPr>
        <w:t xml:space="preserve">a </w:t>
      </w:r>
      <w:r w:rsidR="00331794" w:rsidRPr="006907F3">
        <w:rPr>
          <w:rFonts w:ascii="Arial" w:hAnsi="Arial" w:cs="Arial"/>
          <w:sz w:val="22"/>
          <w:szCs w:val="22"/>
        </w:rPr>
        <w:t>credible high consequence and</w:t>
      </w:r>
      <w:r w:rsidR="008F66C3" w:rsidRPr="006907F3">
        <w:rPr>
          <w:rFonts w:ascii="Arial" w:hAnsi="Arial" w:cs="Arial"/>
          <w:sz w:val="22"/>
          <w:szCs w:val="22"/>
        </w:rPr>
        <w:t>/or</w:t>
      </w:r>
      <w:r w:rsidR="00331794" w:rsidRPr="006907F3">
        <w:rPr>
          <w:rFonts w:ascii="Arial" w:hAnsi="Arial" w:cs="Arial"/>
          <w:sz w:val="22"/>
          <w:szCs w:val="22"/>
        </w:rPr>
        <w:t xml:space="preserve"> intermediate conse</w:t>
      </w:r>
      <w:r w:rsidR="009A6CFD">
        <w:rPr>
          <w:rFonts w:ascii="Arial" w:hAnsi="Arial" w:cs="Arial"/>
          <w:sz w:val="22"/>
          <w:szCs w:val="22"/>
        </w:rPr>
        <w:t>quence event (10 CFR 70.61</w:t>
      </w:r>
      <w:r w:rsidR="00331794" w:rsidRPr="006907F3">
        <w:rPr>
          <w:rFonts w:ascii="Arial" w:hAnsi="Arial" w:cs="Arial"/>
          <w:sz w:val="22"/>
          <w:szCs w:val="22"/>
        </w:rPr>
        <w:t xml:space="preserve">(b) and (c)), </w:t>
      </w:r>
      <w:r w:rsidRPr="006907F3">
        <w:rPr>
          <w:rFonts w:ascii="Arial" w:hAnsi="Arial" w:cs="Arial"/>
          <w:sz w:val="22"/>
          <w:szCs w:val="22"/>
        </w:rPr>
        <w:t xml:space="preserve">and </w:t>
      </w:r>
    </w:p>
    <w:p w:rsidR="00C83FC8" w:rsidRPr="006907F3" w:rsidRDefault="001C62C1" w:rsidP="00373EC0">
      <w:pPr>
        <w:numPr>
          <w:ilvl w:val="1"/>
          <w:numId w:val="1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907F3">
        <w:rPr>
          <w:rFonts w:ascii="Arial" w:hAnsi="Arial" w:cs="Arial"/>
          <w:sz w:val="22"/>
          <w:szCs w:val="22"/>
        </w:rPr>
        <w:lastRenderedPageBreak/>
        <w:t>determine</w:t>
      </w:r>
      <w:r w:rsidR="00B259D0" w:rsidRPr="006907F3">
        <w:rPr>
          <w:rFonts w:ascii="Arial" w:hAnsi="Arial" w:cs="Arial"/>
          <w:sz w:val="22"/>
          <w:szCs w:val="22"/>
        </w:rPr>
        <w:t xml:space="preserve"> through interviews</w:t>
      </w:r>
      <w:r w:rsidRPr="006907F3">
        <w:rPr>
          <w:rFonts w:ascii="Arial" w:hAnsi="Arial" w:cs="Arial"/>
          <w:sz w:val="22"/>
          <w:szCs w:val="22"/>
        </w:rPr>
        <w:t xml:space="preserve"> whether </w:t>
      </w:r>
      <w:r w:rsidR="00B259D0" w:rsidRPr="006907F3">
        <w:rPr>
          <w:rFonts w:ascii="Arial" w:hAnsi="Arial" w:cs="Arial"/>
          <w:sz w:val="22"/>
          <w:szCs w:val="22"/>
        </w:rPr>
        <w:t xml:space="preserve">operators understand why </w:t>
      </w:r>
      <w:r w:rsidR="008F66C3" w:rsidRPr="006907F3">
        <w:rPr>
          <w:rFonts w:ascii="Arial" w:hAnsi="Arial" w:cs="Arial"/>
          <w:sz w:val="22"/>
          <w:szCs w:val="22"/>
        </w:rPr>
        <w:t>the control</w:t>
      </w:r>
      <w:r w:rsidR="00B259D0" w:rsidRPr="006907F3">
        <w:rPr>
          <w:rFonts w:ascii="Arial" w:hAnsi="Arial" w:cs="Arial"/>
          <w:sz w:val="22"/>
          <w:szCs w:val="22"/>
        </w:rPr>
        <w:t>(s)</w:t>
      </w:r>
      <w:r w:rsidRPr="006907F3">
        <w:rPr>
          <w:rFonts w:ascii="Arial" w:hAnsi="Arial" w:cs="Arial"/>
          <w:sz w:val="22"/>
          <w:szCs w:val="22"/>
        </w:rPr>
        <w:t xml:space="preserve"> </w:t>
      </w:r>
      <w:r w:rsidR="00B259D0" w:rsidRPr="006907F3">
        <w:rPr>
          <w:rFonts w:ascii="Arial" w:hAnsi="Arial" w:cs="Arial"/>
          <w:sz w:val="22"/>
          <w:szCs w:val="22"/>
        </w:rPr>
        <w:t>are needed to</w:t>
      </w:r>
      <w:r w:rsidR="00331794" w:rsidRPr="006907F3">
        <w:rPr>
          <w:rFonts w:ascii="Arial" w:hAnsi="Arial" w:cs="Arial"/>
          <w:sz w:val="22"/>
          <w:szCs w:val="22"/>
        </w:rPr>
        <w:t xml:space="preserve"> be available and reliable to perfor</w:t>
      </w:r>
      <w:r w:rsidR="00C83FC8" w:rsidRPr="006907F3">
        <w:rPr>
          <w:rFonts w:ascii="Arial" w:hAnsi="Arial" w:cs="Arial"/>
          <w:sz w:val="22"/>
          <w:szCs w:val="22"/>
        </w:rPr>
        <w:t xml:space="preserve">m </w:t>
      </w:r>
      <w:r w:rsidR="00E0372E">
        <w:rPr>
          <w:rFonts w:ascii="Arial" w:hAnsi="Arial" w:cs="Arial"/>
          <w:sz w:val="22"/>
          <w:szCs w:val="22"/>
        </w:rPr>
        <w:t xml:space="preserve">their </w:t>
      </w:r>
      <w:r w:rsidR="00C83FC8" w:rsidRPr="006907F3">
        <w:rPr>
          <w:rFonts w:ascii="Arial" w:hAnsi="Arial" w:cs="Arial"/>
          <w:sz w:val="22"/>
          <w:szCs w:val="22"/>
        </w:rPr>
        <w:t>intended function</w:t>
      </w:r>
      <w:r w:rsidR="00E0372E">
        <w:rPr>
          <w:rFonts w:ascii="Arial" w:hAnsi="Arial" w:cs="Arial"/>
          <w:sz w:val="22"/>
          <w:szCs w:val="22"/>
        </w:rPr>
        <w:t>s</w:t>
      </w:r>
      <w:r w:rsidR="00C83FC8" w:rsidRPr="006907F3">
        <w:rPr>
          <w:rFonts w:ascii="Arial" w:hAnsi="Arial" w:cs="Arial"/>
          <w:sz w:val="22"/>
          <w:szCs w:val="22"/>
        </w:rPr>
        <w:t xml:space="preserve"> (10 </w:t>
      </w:r>
      <w:r w:rsidR="007128AD" w:rsidRPr="006907F3">
        <w:rPr>
          <w:rFonts w:ascii="Arial" w:hAnsi="Arial" w:cs="Arial"/>
          <w:sz w:val="22"/>
          <w:szCs w:val="22"/>
        </w:rPr>
        <w:t>CFR</w:t>
      </w:r>
      <w:r w:rsidR="00F80381">
        <w:rPr>
          <w:rFonts w:ascii="Arial" w:hAnsi="Arial" w:cs="Arial"/>
          <w:sz w:val="22"/>
          <w:szCs w:val="22"/>
        </w:rPr>
        <w:t xml:space="preserve"> </w:t>
      </w:r>
      <w:r w:rsidR="009A6CFD">
        <w:rPr>
          <w:rFonts w:ascii="Arial" w:hAnsi="Arial" w:cs="Arial"/>
          <w:sz w:val="22"/>
          <w:szCs w:val="22"/>
        </w:rPr>
        <w:t>70.61</w:t>
      </w:r>
      <w:r w:rsidR="007128AD" w:rsidRPr="006907F3">
        <w:rPr>
          <w:rFonts w:ascii="Arial" w:hAnsi="Arial" w:cs="Arial"/>
          <w:sz w:val="22"/>
          <w:szCs w:val="22"/>
        </w:rPr>
        <w:t>(</w:t>
      </w:r>
      <w:r w:rsidR="00331794" w:rsidRPr="006907F3">
        <w:rPr>
          <w:rFonts w:ascii="Arial" w:hAnsi="Arial" w:cs="Arial"/>
          <w:sz w:val="22"/>
          <w:szCs w:val="22"/>
        </w:rPr>
        <w:t>e))</w:t>
      </w:r>
      <w:r w:rsidR="00C83FC8" w:rsidRPr="006907F3">
        <w:rPr>
          <w:rFonts w:ascii="Arial" w:hAnsi="Arial" w:cs="Arial"/>
          <w:sz w:val="22"/>
          <w:szCs w:val="22"/>
        </w:rPr>
        <w:t xml:space="preserve"> </w:t>
      </w:r>
      <w:r w:rsidR="00E0372E">
        <w:rPr>
          <w:rFonts w:ascii="Arial" w:hAnsi="Arial" w:cs="Arial"/>
          <w:sz w:val="22"/>
          <w:szCs w:val="22"/>
        </w:rPr>
        <w:t xml:space="preserve">and </w:t>
      </w:r>
      <w:r w:rsidR="008F66C3" w:rsidRPr="006907F3">
        <w:rPr>
          <w:rFonts w:ascii="Arial" w:hAnsi="Arial" w:cs="Arial"/>
          <w:sz w:val="22"/>
          <w:szCs w:val="22"/>
        </w:rPr>
        <w:t xml:space="preserve">whether </w:t>
      </w:r>
      <w:r w:rsidR="00B259D0" w:rsidRPr="006907F3">
        <w:rPr>
          <w:rFonts w:ascii="Arial" w:hAnsi="Arial" w:cs="Arial"/>
          <w:sz w:val="22"/>
          <w:szCs w:val="22"/>
        </w:rPr>
        <w:t xml:space="preserve">operators understand why </w:t>
      </w:r>
      <w:r w:rsidR="00C83FC8" w:rsidRPr="006907F3">
        <w:rPr>
          <w:rFonts w:ascii="Arial" w:hAnsi="Arial" w:cs="Arial"/>
          <w:sz w:val="22"/>
          <w:szCs w:val="22"/>
        </w:rPr>
        <w:t xml:space="preserve">safety controls are </w:t>
      </w:r>
      <w:r w:rsidR="00B259D0" w:rsidRPr="006907F3">
        <w:rPr>
          <w:rFonts w:ascii="Arial" w:hAnsi="Arial" w:cs="Arial"/>
          <w:sz w:val="22"/>
          <w:szCs w:val="22"/>
        </w:rPr>
        <w:t xml:space="preserve">required to be </w:t>
      </w:r>
      <w:r w:rsidR="00C83FC8" w:rsidRPr="006907F3">
        <w:rPr>
          <w:rFonts w:ascii="Arial" w:hAnsi="Arial" w:cs="Arial"/>
          <w:sz w:val="22"/>
          <w:szCs w:val="22"/>
        </w:rPr>
        <w:t>available to perform their intended safety function</w:t>
      </w:r>
      <w:r w:rsidR="00E0372E">
        <w:rPr>
          <w:rFonts w:ascii="Arial" w:hAnsi="Arial" w:cs="Arial"/>
          <w:sz w:val="22"/>
          <w:szCs w:val="22"/>
        </w:rPr>
        <w:t xml:space="preserve">s, consistent with information documented </w:t>
      </w:r>
      <w:r w:rsidR="00C83FC8" w:rsidRPr="006907F3">
        <w:rPr>
          <w:rFonts w:ascii="Arial" w:hAnsi="Arial" w:cs="Arial"/>
          <w:sz w:val="22"/>
          <w:szCs w:val="22"/>
        </w:rPr>
        <w:t>in the Safety Analysis Report.</w:t>
      </w:r>
    </w:p>
    <w:p w:rsidR="00C83FC8" w:rsidRPr="006907F3" w:rsidRDefault="00C83FC8" w:rsidP="00D52020">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D0248E" w:rsidRPr="006907F3" w:rsidRDefault="00D0248E" w:rsidP="00373EC0">
      <w:pPr>
        <w:numPr>
          <w:ilvl w:val="1"/>
          <w:numId w:val="1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F6EF1">
        <w:rPr>
          <w:rFonts w:ascii="Arial" w:hAnsi="Arial" w:cs="Arial"/>
          <w:sz w:val="22"/>
          <w:szCs w:val="22"/>
        </w:rPr>
        <w:t>Fire Safety for Operators</w:t>
      </w:r>
      <w:r w:rsidR="001C62C1" w:rsidRPr="00FF6EF1">
        <w:rPr>
          <w:rFonts w:ascii="Arial" w:hAnsi="Arial" w:cs="Arial"/>
          <w:sz w:val="22"/>
          <w:szCs w:val="22"/>
        </w:rPr>
        <w:t>.</w:t>
      </w:r>
      <w:r w:rsidR="00D66968" w:rsidRPr="006907F3">
        <w:rPr>
          <w:rFonts w:ascii="Arial" w:hAnsi="Arial" w:cs="Arial"/>
          <w:sz w:val="22"/>
          <w:szCs w:val="22"/>
        </w:rPr>
        <w:t xml:space="preserve"> This may include manual fire-fighting techniques or “see and flee” actions.</w:t>
      </w:r>
      <w:r w:rsidR="004B1BC8" w:rsidRPr="006907F3">
        <w:rPr>
          <w:rFonts w:ascii="Arial" w:hAnsi="Arial" w:cs="Arial"/>
          <w:sz w:val="22"/>
          <w:szCs w:val="22"/>
        </w:rPr>
        <w:t xml:space="preserve">  Note that training </w:t>
      </w:r>
      <w:r w:rsidR="00E0372E">
        <w:rPr>
          <w:rFonts w:ascii="Arial" w:hAnsi="Arial" w:cs="Arial"/>
          <w:sz w:val="22"/>
          <w:szCs w:val="22"/>
        </w:rPr>
        <w:t xml:space="preserve">and fire safety </w:t>
      </w:r>
      <w:r w:rsidR="009A6CFD">
        <w:rPr>
          <w:rFonts w:ascii="Arial" w:hAnsi="Arial" w:cs="Arial"/>
          <w:sz w:val="22"/>
          <w:szCs w:val="22"/>
        </w:rPr>
        <w:t xml:space="preserve">techniques </w:t>
      </w:r>
      <w:r w:rsidR="009A6CFD" w:rsidRPr="006907F3">
        <w:rPr>
          <w:rFonts w:ascii="Arial" w:hAnsi="Arial" w:cs="Arial"/>
          <w:sz w:val="22"/>
          <w:szCs w:val="22"/>
        </w:rPr>
        <w:t>will</w:t>
      </w:r>
      <w:r w:rsidR="004B1BC8" w:rsidRPr="006907F3">
        <w:rPr>
          <w:rFonts w:ascii="Arial" w:hAnsi="Arial" w:cs="Arial"/>
          <w:sz w:val="22"/>
          <w:szCs w:val="22"/>
        </w:rPr>
        <w:t xml:space="preserve"> vary from site to site.</w:t>
      </w:r>
    </w:p>
    <w:p w:rsidR="00AA630F" w:rsidRPr="006907F3" w:rsidRDefault="00AA630F" w:rsidP="00D52020">
      <w:p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D0248E" w:rsidRPr="006907F3" w:rsidRDefault="00AA630F" w:rsidP="00373EC0">
      <w:pPr>
        <w:numPr>
          <w:ilvl w:val="0"/>
          <w:numId w:val="1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E6FE3">
        <w:rPr>
          <w:rFonts w:ascii="Arial" w:hAnsi="Arial" w:cs="Arial"/>
          <w:sz w:val="22"/>
          <w:szCs w:val="22"/>
        </w:rPr>
        <w:t>Inspection Guidance</w:t>
      </w:r>
      <w:r w:rsidRPr="006907F3">
        <w:rPr>
          <w:rFonts w:ascii="Arial" w:hAnsi="Arial" w:cs="Arial"/>
          <w:sz w:val="22"/>
          <w:szCs w:val="22"/>
        </w:rPr>
        <w:t>.</w:t>
      </w:r>
      <w:r w:rsidR="00D0248E" w:rsidRPr="006907F3">
        <w:rPr>
          <w:rFonts w:ascii="Arial" w:hAnsi="Arial" w:cs="Arial"/>
          <w:sz w:val="22"/>
          <w:szCs w:val="22"/>
        </w:rPr>
        <w:t xml:space="preserve"> Specific regulatory requirements related to the licensee</w:t>
      </w:r>
      <w:r w:rsidR="00E0372E">
        <w:rPr>
          <w:rFonts w:ascii="Arial" w:hAnsi="Arial" w:cs="Arial"/>
          <w:sz w:val="22"/>
          <w:szCs w:val="22"/>
        </w:rPr>
        <w:t>’s</w:t>
      </w:r>
      <w:r w:rsidR="00D0248E" w:rsidRPr="006907F3">
        <w:rPr>
          <w:rFonts w:ascii="Arial" w:hAnsi="Arial" w:cs="Arial"/>
          <w:sz w:val="22"/>
          <w:szCs w:val="22"/>
        </w:rPr>
        <w:t xml:space="preserve"> or certificate holder's training program will be cont</w:t>
      </w:r>
      <w:r w:rsidR="003166BE" w:rsidRPr="006907F3">
        <w:rPr>
          <w:rFonts w:ascii="Arial" w:hAnsi="Arial" w:cs="Arial"/>
          <w:sz w:val="22"/>
          <w:szCs w:val="22"/>
        </w:rPr>
        <w:t>ained in license</w:t>
      </w:r>
      <w:r w:rsidR="00E0372E">
        <w:rPr>
          <w:rFonts w:ascii="Arial" w:hAnsi="Arial" w:cs="Arial"/>
          <w:sz w:val="22"/>
          <w:szCs w:val="22"/>
        </w:rPr>
        <w:t xml:space="preserve"> conditions</w:t>
      </w:r>
      <w:r w:rsidR="003166BE" w:rsidRPr="006907F3">
        <w:rPr>
          <w:rFonts w:ascii="Arial" w:hAnsi="Arial" w:cs="Arial"/>
          <w:sz w:val="22"/>
          <w:szCs w:val="22"/>
        </w:rPr>
        <w:t xml:space="preserve">, </w:t>
      </w:r>
      <w:r w:rsidR="00D0248E" w:rsidRPr="006907F3">
        <w:rPr>
          <w:rFonts w:ascii="Arial" w:hAnsi="Arial" w:cs="Arial"/>
          <w:sz w:val="22"/>
          <w:szCs w:val="22"/>
        </w:rPr>
        <w:t>certificate conditions</w:t>
      </w:r>
      <w:r w:rsidR="003166BE" w:rsidRPr="006907F3">
        <w:rPr>
          <w:rFonts w:ascii="Arial" w:hAnsi="Arial" w:cs="Arial"/>
          <w:sz w:val="22"/>
          <w:szCs w:val="22"/>
        </w:rPr>
        <w:t>, or in local procedures</w:t>
      </w:r>
      <w:r w:rsidR="00D0248E" w:rsidRPr="006907F3">
        <w:rPr>
          <w:rFonts w:ascii="Arial" w:hAnsi="Arial" w:cs="Arial"/>
          <w:sz w:val="22"/>
          <w:szCs w:val="22"/>
        </w:rPr>
        <w:t>.  In addition, training for administrative controls that are IRO</w:t>
      </w:r>
      <w:r w:rsidR="00DF5308" w:rsidRPr="006907F3">
        <w:rPr>
          <w:rFonts w:ascii="Arial" w:hAnsi="Arial" w:cs="Arial"/>
          <w:sz w:val="22"/>
          <w:szCs w:val="22"/>
        </w:rPr>
        <w:t xml:space="preserve">FS is required </w:t>
      </w:r>
      <w:r w:rsidR="00E0372E">
        <w:rPr>
          <w:rFonts w:ascii="Arial" w:hAnsi="Arial" w:cs="Arial"/>
          <w:sz w:val="22"/>
          <w:szCs w:val="22"/>
        </w:rPr>
        <w:t xml:space="preserve">to meet </w:t>
      </w:r>
      <w:r w:rsidR="00DF5308" w:rsidRPr="006907F3">
        <w:rPr>
          <w:rFonts w:ascii="Arial" w:hAnsi="Arial" w:cs="Arial"/>
          <w:sz w:val="22"/>
          <w:szCs w:val="22"/>
        </w:rPr>
        <w:t>10 CFR 70.62</w:t>
      </w:r>
      <w:r w:rsidR="00D0248E" w:rsidRPr="006907F3">
        <w:rPr>
          <w:rFonts w:ascii="Arial" w:hAnsi="Arial" w:cs="Arial"/>
          <w:sz w:val="22"/>
          <w:szCs w:val="22"/>
        </w:rPr>
        <w:t xml:space="preserve">(d) to </w:t>
      </w:r>
      <w:r w:rsidR="00FE7684" w:rsidRPr="006907F3">
        <w:rPr>
          <w:rFonts w:ascii="Arial" w:hAnsi="Arial" w:cs="Arial"/>
          <w:sz w:val="22"/>
          <w:szCs w:val="22"/>
        </w:rPr>
        <w:t>ensure</w:t>
      </w:r>
      <w:r w:rsidR="00D0248E" w:rsidRPr="006907F3">
        <w:rPr>
          <w:rFonts w:ascii="Arial" w:hAnsi="Arial" w:cs="Arial"/>
          <w:sz w:val="22"/>
          <w:szCs w:val="22"/>
        </w:rPr>
        <w:t xml:space="preserve"> the IROFS is available and reliable.  The license or certificate may require the licensee or certificate holder to implement a training program described in their application.</w:t>
      </w:r>
    </w:p>
    <w:p w:rsidR="00426DE6" w:rsidRPr="006907F3" w:rsidRDefault="00426DE6" w:rsidP="00D52020">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248E" w:rsidRPr="006907F3" w:rsidRDefault="00D0248E" w:rsidP="00373EC0">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907F3">
        <w:rPr>
          <w:rFonts w:ascii="Arial" w:hAnsi="Arial" w:cs="Arial"/>
          <w:sz w:val="22"/>
          <w:szCs w:val="22"/>
        </w:rPr>
        <w:t xml:space="preserve">In </w:t>
      </w:r>
      <w:r w:rsidR="00E0372E">
        <w:rPr>
          <w:rFonts w:ascii="Arial" w:hAnsi="Arial" w:cs="Arial"/>
          <w:sz w:val="22"/>
          <w:szCs w:val="22"/>
        </w:rPr>
        <w:t xml:space="preserve">evaluating </w:t>
      </w:r>
      <w:r w:rsidRPr="006907F3">
        <w:rPr>
          <w:rFonts w:ascii="Arial" w:hAnsi="Arial" w:cs="Arial"/>
          <w:sz w:val="22"/>
          <w:szCs w:val="22"/>
        </w:rPr>
        <w:t xml:space="preserve">the implementation of the approved or required program, pay attention to completion of requirements related to initial training, periodic retraining, on-the-job training, and </w:t>
      </w:r>
      <w:r w:rsidR="00E0372E">
        <w:rPr>
          <w:rFonts w:ascii="Arial" w:hAnsi="Arial" w:cs="Arial"/>
          <w:sz w:val="22"/>
          <w:szCs w:val="22"/>
        </w:rPr>
        <w:t xml:space="preserve">the results of </w:t>
      </w:r>
      <w:r w:rsidRPr="006907F3">
        <w:rPr>
          <w:rFonts w:ascii="Arial" w:hAnsi="Arial" w:cs="Arial"/>
          <w:sz w:val="22"/>
          <w:szCs w:val="22"/>
        </w:rPr>
        <w:t>tests and examination of trainees.</w:t>
      </w:r>
    </w:p>
    <w:p w:rsidR="00D0248E" w:rsidRPr="006907F3" w:rsidRDefault="00D0248E" w:rsidP="00D520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248E" w:rsidRPr="006907F3" w:rsidRDefault="00E0372E" w:rsidP="00373EC0">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E</w:t>
      </w:r>
      <w:r w:rsidR="00F33571" w:rsidRPr="006907F3">
        <w:rPr>
          <w:rFonts w:ascii="Arial" w:hAnsi="Arial" w:cs="Arial"/>
          <w:sz w:val="22"/>
          <w:szCs w:val="22"/>
        </w:rPr>
        <w:t xml:space="preserve">xamine a selection of </w:t>
      </w:r>
      <w:r w:rsidR="00D0248E" w:rsidRPr="006907F3">
        <w:rPr>
          <w:rFonts w:ascii="Arial" w:hAnsi="Arial" w:cs="Arial"/>
          <w:sz w:val="22"/>
          <w:szCs w:val="22"/>
        </w:rPr>
        <w:t xml:space="preserve">records </w:t>
      </w:r>
      <w:r w:rsidR="00F33571" w:rsidRPr="006907F3">
        <w:rPr>
          <w:rFonts w:ascii="Arial" w:hAnsi="Arial" w:cs="Arial"/>
          <w:sz w:val="22"/>
          <w:szCs w:val="22"/>
        </w:rPr>
        <w:t>of</w:t>
      </w:r>
      <w:r w:rsidR="00D0248E" w:rsidRPr="006907F3">
        <w:rPr>
          <w:rFonts w:ascii="Arial" w:hAnsi="Arial" w:cs="Arial"/>
          <w:sz w:val="22"/>
          <w:szCs w:val="22"/>
        </w:rPr>
        <w:t xml:space="preserve"> initial training for new employees for a variety of workers</w:t>
      </w:r>
      <w:r>
        <w:rPr>
          <w:rFonts w:ascii="Arial" w:hAnsi="Arial" w:cs="Arial"/>
          <w:sz w:val="22"/>
          <w:szCs w:val="22"/>
        </w:rPr>
        <w:t>,</w:t>
      </w:r>
      <w:r w:rsidR="00D0248E" w:rsidRPr="006907F3">
        <w:rPr>
          <w:rFonts w:ascii="Arial" w:hAnsi="Arial" w:cs="Arial"/>
          <w:sz w:val="22"/>
          <w:szCs w:val="22"/>
        </w:rPr>
        <w:t xml:space="preserve"> including tests </w:t>
      </w:r>
      <w:r>
        <w:rPr>
          <w:rFonts w:ascii="Arial" w:hAnsi="Arial" w:cs="Arial"/>
          <w:sz w:val="22"/>
          <w:szCs w:val="22"/>
        </w:rPr>
        <w:t xml:space="preserve">and </w:t>
      </w:r>
      <w:r w:rsidR="00D0248E" w:rsidRPr="006907F3">
        <w:rPr>
          <w:rFonts w:ascii="Arial" w:hAnsi="Arial" w:cs="Arial"/>
          <w:sz w:val="22"/>
          <w:szCs w:val="22"/>
        </w:rPr>
        <w:t>exams (if tests are required by the program).</w:t>
      </w:r>
      <w:r w:rsidR="00F33571" w:rsidRPr="006907F3">
        <w:rPr>
          <w:rFonts w:ascii="Arial" w:hAnsi="Arial" w:cs="Arial"/>
          <w:sz w:val="22"/>
          <w:szCs w:val="22"/>
        </w:rPr>
        <w:t xml:space="preserve"> </w:t>
      </w:r>
    </w:p>
    <w:p w:rsidR="00D0248E" w:rsidRPr="006907F3" w:rsidRDefault="00D0248E" w:rsidP="006336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248E" w:rsidRPr="006907F3" w:rsidRDefault="00D0248E" w:rsidP="00373EC0">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907F3">
        <w:rPr>
          <w:rFonts w:ascii="Arial" w:hAnsi="Arial" w:cs="Arial"/>
          <w:sz w:val="22"/>
          <w:szCs w:val="22"/>
        </w:rPr>
        <w:t xml:space="preserve">Examine </w:t>
      </w:r>
      <w:r w:rsidR="00F33571" w:rsidRPr="006907F3">
        <w:rPr>
          <w:rFonts w:ascii="Arial" w:hAnsi="Arial" w:cs="Arial"/>
          <w:sz w:val="22"/>
          <w:szCs w:val="22"/>
        </w:rPr>
        <w:t>a selection</w:t>
      </w:r>
      <w:r w:rsidRPr="006907F3">
        <w:rPr>
          <w:rFonts w:ascii="Arial" w:hAnsi="Arial" w:cs="Arial"/>
          <w:sz w:val="22"/>
          <w:szCs w:val="22"/>
        </w:rPr>
        <w:t xml:space="preserve"> of retraining</w:t>
      </w:r>
      <w:r w:rsidR="00F33571" w:rsidRPr="006907F3">
        <w:rPr>
          <w:rFonts w:ascii="Arial" w:hAnsi="Arial" w:cs="Arial"/>
          <w:sz w:val="22"/>
          <w:szCs w:val="22"/>
        </w:rPr>
        <w:t xml:space="preserve"> records</w:t>
      </w:r>
      <w:r w:rsidRPr="006907F3">
        <w:rPr>
          <w:rFonts w:ascii="Arial" w:hAnsi="Arial" w:cs="Arial"/>
          <w:sz w:val="22"/>
          <w:szCs w:val="22"/>
        </w:rPr>
        <w:t xml:space="preserve"> for experienced employees for a variety of workers including tests </w:t>
      </w:r>
      <w:r w:rsidR="00E0372E">
        <w:rPr>
          <w:rFonts w:ascii="Arial" w:hAnsi="Arial" w:cs="Arial"/>
          <w:sz w:val="22"/>
          <w:szCs w:val="22"/>
        </w:rPr>
        <w:t xml:space="preserve">and </w:t>
      </w:r>
      <w:r w:rsidRPr="006907F3">
        <w:rPr>
          <w:rFonts w:ascii="Arial" w:hAnsi="Arial" w:cs="Arial"/>
          <w:sz w:val="22"/>
          <w:szCs w:val="22"/>
        </w:rPr>
        <w:t>exams (if tests are required by the program).</w:t>
      </w:r>
    </w:p>
    <w:p w:rsidR="00D0248E" w:rsidRPr="006907F3" w:rsidRDefault="00D0248E" w:rsidP="006336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248E" w:rsidRPr="006907F3" w:rsidRDefault="00D0248E" w:rsidP="00373EC0">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907F3">
        <w:rPr>
          <w:rFonts w:ascii="Arial" w:hAnsi="Arial" w:cs="Arial"/>
          <w:sz w:val="22"/>
          <w:szCs w:val="22"/>
        </w:rPr>
        <w:t xml:space="preserve">Discuss the training program with one or more supervisors and one or more operators or technicians, selected at random, to </w:t>
      </w:r>
      <w:r w:rsidR="00753F83">
        <w:rPr>
          <w:rFonts w:ascii="Arial" w:hAnsi="Arial" w:cs="Arial"/>
          <w:sz w:val="22"/>
          <w:szCs w:val="22"/>
        </w:rPr>
        <w:t xml:space="preserve">confirm that </w:t>
      </w:r>
      <w:r w:rsidRPr="006907F3">
        <w:rPr>
          <w:rFonts w:ascii="Arial" w:hAnsi="Arial" w:cs="Arial"/>
          <w:sz w:val="22"/>
          <w:szCs w:val="22"/>
        </w:rPr>
        <w:t xml:space="preserve">their participation in the training program </w:t>
      </w:r>
      <w:r w:rsidR="00753F83">
        <w:rPr>
          <w:rFonts w:ascii="Arial" w:hAnsi="Arial" w:cs="Arial"/>
          <w:sz w:val="22"/>
          <w:szCs w:val="22"/>
        </w:rPr>
        <w:t xml:space="preserve">is </w:t>
      </w:r>
      <w:r w:rsidRPr="006907F3">
        <w:rPr>
          <w:rFonts w:ascii="Arial" w:hAnsi="Arial" w:cs="Arial"/>
          <w:sz w:val="22"/>
          <w:szCs w:val="22"/>
        </w:rPr>
        <w:t>as indicated by their training records.</w:t>
      </w:r>
    </w:p>
    <w:p w:rsidR="00D0248E" w:rsidRPr="006907F3" w:rsidRDefault="00D0248E" w:rsidP="006336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20F3" w:rsidRDefault="00D0248E" w:rsidP="00373EC0">
      <w:pPr>
        <w:numPr>
          <w:ilvl w:val="1"/>
          <w:numId w:val="1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907F3">
        <w:rPr>
          <w:rFonts w:ascii="Arial" w:hAnsi="Arial" w:cs="Arial"/>
          <w:sz w:val="22"/>
          <w:szCs w:val="22"/>
        </w:rPr>
        <w:t>Discuss the program with the licensee</w:t>
      </w:r>
      <w:r w:rsidR="004420F3">
        <w:rPr>
          <w:rFonts w:ascii="Arial" w:hAnsi="Arial" w:cs="Arial"/>
          <w:sz w:val="22"/>
          <w:szCs w:val="22"/>
        </w:rPr>
        <w:t>’s</w:t>
      </w:r>
      <w:r w:rsidRPr="006907F3">
        <w:rPr>
          <w:rFonts w:ascii="Arial" w:hAnsi="Arial" w:cs="Arial"/>
          <w:sz w:val="22"/>
          <w:szCs w:val="22"/>
        </w:rPr>
        <w:t xml:space="preserve"> or certificate holder's representative </w:t>
      </w:r>
      <w:r w:rsidR="004420F3">
        <w:rPr>
          <w:rFonts w:ascii="Arial" w:hAnsi="Arial" w:cs="Arial"/>
          <w:sz w:val="22"/>
          <w:szCs w:val="22"/>
        </w:rPr>
        <w:t xml:space="preserve">who is </w:t>
      </w:r>
      <w:r w:rsidR="005D5B1E" w:rsidRPr="006907F3">
        <w:rPr>
          <w:rFonts w:ascii="Arial" w:hAnsi="Arial" w:cs="Arial"/>
          <w:sz w:val="22"/>
          <w:szCs w:val="22"/>
        </w:rPr>
        <w:t>responsibl</w:t>
      </w:r>
      <w:r w:rsidR="004420F3">
        <w:rPr>
          <w:rFonts w:ascii="Arial" w:hAnsi="Arial" w:cs="Arial"/>
          <w:sz w:val="22"/>
          <w:szCs w:val="22"/>
        </w:rPr>
        <w:t>e</w:t>
      </w:r>
      <w:r w:rsidR="005D5B1E" w:rsidRPr="006907F3">
        <w:rPr>
          <w:rFonts w:ascii="Arial" w:hAnsi="Arial" w:cs="Arial"/>
          <w:sz w:val="22"/>
          <w:szCs w:val="22"/>
        </w:rPr>
        <w:t xml:space="preserve"> for training. D</w:t>
      </w:r>
      <w:r w:rsidRPr="006907F3">
        <w:rPr>
          <w:rFonts w:ascii="Arial" w:hAnsi="Arial" w:cs="Arial"/>
          <w:sz w:val="22"/>
          <w:szCs w:val="22"/>
        </w:rPr>
        <w:t>iscuss any changes made since the last inspection</w:t>
      </w:r>
      <w:r w:rsidR="004420F3">
        <w:rPr>
          <w:rFonts w:ascii="Arial" w:hAnsi="Arial" w:cs="Arial"/>
          <w:sz w:val="22"/>
          <w:szCs w:val="22"/>
        </w:rPr>
        <w:t>,</w:t>
      </w:r>
      <w:r w:rsidRPr="006907F3">
        <w:rPr>
          <w:rFonts w:ascii="Arial" w:hAnsi="Arial" w:cs="Arial"/>
          <w:sz w:val="22"/>
          <w:szCs w:val="22"/>
        </w:rPr>
        <w:t xml:space="preserve"> and </w:t>
      </w:r>
      <w:r w:rsidR="004420F3">
        <w:rPr>
          <w:rFonts w:ascii="Arial" w:hAnsi="Arial" w:cs="Arial"/>
          <w:sz w:val="22"/>
          <w:szCs w:val="22"/>
        </w:rPr>
        <w:t xml:space="preserve">confirm </w:t>
      </w:r>
      <w:r w:rsidRPr="006907F3">
        <w:rPr>
          <w:rFonts w:ascii="Arial" w:hAnsi="Arial" w:cs="Arial"/>
          <w:sz w:val="22"/>
          <w:szCs w:val="22"/>
        </w:rPr>
        <w:t>that substantive changes were reviewed and approved by management and</w:t>
      </w:r>
      <w:r w:rsidR="004420F3">
        <w:rPr>
          <w:rFonts w:ascii="Arial" w:hAnsi="Arial" w:cs="Arial"/>
          <w:sz w:val="22"/>
          <w:szCs w:val="22"/>
        </w:rPr>
        <w:t>,</w:t>
      </w:r>
      <w:r w:rsidRPr="006907F3">
        <w:rPr>
          <w:rFonts w:ascii="Arial" w:hAnsi="Arial" w:cs="Arial"/>
          <w:sz w:val="22"/>
          <w:szCs w:val="22"/>
        </w:rPr>
        <w:t xml:space="preserve"> if required, by the NRC; review and discuss the licensee</w:t>
      </w:r>
      <w:r w:rsidR="004420F3">
        <w:rPr>
          <w:rFonts w:ascii="Arial" w:hAnsi="Arial" w:cs="Arial"/>
          <w:sz w:val="22"/>
          <w:szCs w:val="22"/>
        </w:rPr>
        <w:t>’s</w:t>
      </w:r>
      <w:r w:rsidRPr="006907F3">
        <w:rPr>
          <w:rFonts w:ascii="Arial" w:hAnsi="Arial" w:cs="Arial"/>
          <w:sz w:val="22"/>
          <w:szCs w:val="22"/>
        </w:rPr>
        <w:t xml:space="preserve"> or certificate holder's evaluation of the overall effectiveness of the training program.  The inspection should be directed at assessing the sufficiency of the training program in addressing the</w:t>
      </w:r>
      <w:r w:rsidR="005D5B1E" w:rsidRPr="006907F3">
        <w:rPr>
          <w:rFonts w:ascii="Arial" w:hAnsi="Arial" w:cs="Arial"/>
          <w:sz w:val="22"/>
          <w:szCs w:val="22"/>
        </w:rPr>
        <w:t xml:space="preserve"> fire</w:t>
      </w:r>
      <w:r w:rsidRPr="006907F3">
        <w:rPr>
          <w:rFonts w:ascii="Arial" w:hAnsi="Arial" w:cs="Arial"/>
          <w:sz w:val="22"/>
          <w:szCs w:val="22"/>
        </w:rPr>
        <w:t xml:space="preserve"> safety aspects of hazards that can affect special nuclear material (SNM) at the facility.  The principal objective of the training program is to ensure that employees have been adequately prepared to perform their job tasks in a safe and effective manner.</w:t>
      </w:r>
    </w:p>
    <w:p w:rsidR="00790B63" w:rsidRDefault="00790B63" w:rsidP="00442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1436"/>
        <w:rPr>
          <w:rFonts w:ascii="Arial" w:hAnsi="Arial" w:cs="Arial"/>
          <w:sz w:val="22"/>
          <w:szCs w:val="22"/>
        </w:rPr>
      </w:pPr>
    </w:p>
    <w:p w:rsidR="00790B63" w:rsidRPr="00EB7C04" w:rsidRDefault="00790B63" w:rsidP="00442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1436"/>
        <w:rPr>
          <w:rFonts w:ascii="Arial" w:hAnsi="Arial" w:cs="Arial"/>
          <w:sz w:val="22"/>
          <w:szCs w:val="22"/>
        </w:rPr>
      </w:pPr>
    </w:p>
    <w:p w:rsidR="00DF1299" w:rsidRPr="00C5312F" w:rsidRDefault="00DF1299" w:rsidP="00442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1436"/>
        <w:rPr>
          <w:rFonts w:ascii="Arial" w:hAnsi="Arial" w:cs="Arial"/>
          <w:sz w:val="22"/>
          <w:szCs w:val="22"/>
        </w:rPr>
      </w:pPr>
      <w:r w:rsidRPr="00C5312F">
        <w:rPr>
          <w:rFonts w:ascii="Arial" w:hAnsi="Arial" w:cs="Arial"/>
          <w:sz w:val="22"/>
          <w:szCs w:val="22"/>
        </w:rPr>
        <w:t>88055</w:t>
      </w:r>
      <w:r w:rsidRPr="00C5312F">
        <w:rPr>
          <w:rFonts w:ascii="Arial" w:hAnsi="Arial" w:cs="Arial"/>
          <w:sz w:val="22"/>
          <w:szCs w:val="22"/>
        </w:rPr>
        <w:noBreakHyphen/>
        <w:t>03</w:t>
      </w:r>
      <w:r w:rsidRPr="00C5312F">
        <w:rPr>
          <w:rFonts w:ascii="Arial" w:hAnsi="Arial" w:cs="Arial"/>
          <w:sz w:val="22"/>
          <w:szCs w:val="22"/>
        </w:rPr>
        <w:tab/>
      </w:r>
      <w:r w:rsidR="00925785" w:rsidRPr="00C5312F">
        <w:rPr>
          <w:rFonts w:ascii="Arial" w:hAnsi="Arial" w:cs="Arial"/>
          <w:sz w:val="22"/>
          <w:szCs w:val="22"/>
        </w:rPr>
        <w:t>RESOURCE ESTIMATE</w:t>
      </w:r>
    </w:p>
    <w:p w:rsidR="00925785" w:rsidRPr="00C5312F" w:rsidRDefault="00925785"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p>
    <w:p w:rsidR="00EB7C04" w:rsidRDefault="00F10D95" w:rsidP="00FD01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Pr>
          <w:rFonts w:ascii="Arial" w:hAnsi="Arial" w:cs="Arial"/>
          <w:sz w:val="22"/>
          <w:szCs w:val="22"/>
        </w:rPr>
        <w:t xml:space="preserve">The resource estimate to perform this inspection procedure is estimated to be </w:t>
      </w:r>
      <w:r w:rsidR="00F24BD4" w:rsidRPr="00790B63">
        <w:rPr>
          <w:rFonts w:ascii="Arial" w:hAnsi="Arial" w:cs="Arial"/>
          <w:sz w:val="22"/>
          <w:szCs w:val="22"/>
        </w:rPr>
        <w:t>3</w:t>
      </w:r>
      <w:r w:rsidR="00565EFB" w:rsidRPr="00790B63">
        <w:rPr>
          <w:rFonts w:ascii="Arial" w:hAnsi="Arial" w:cs="Arial"/>
          <w:sz w:val="22"/>
          <w:szCs w:val="22"/>
        </w:rPr>
        <w:t>4</w:t>
      </w:r>
      <w:r w:rsidR="000B2C12" w:rsidRPr="00C5312F">
        <w:rPr>
          <w:rFonts w:ascii="Arial" w:hAnsi="Arial" w:cs="Arial"/>
          <w:sz w:val="22"/>
          <w:szCs w:val="22"/>
        </w:rPr>
        <w:t xml:space="preserve"> hours.</w:t>
      </w: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C5312F">
        <w:rPr>
          <w:rFonts w:ascii="Arial" w:hAnsi="Arial" w:cs="Arial"/>
          <w:sz w:val="22"/>
          <w:szCs w:val="22"/>
        </w:rPr>
        <w:t>88055</w:t>
      </w:r>
      <w:r w:rsidRPr="00C5312F">
        <w:rPr>
          <w:rFonts w:ascii="Arial" w:hAnsi="Arial" w:cs="Arial"/>
          <w:sz w:val="22"/>
          <w:szCs w:val="22"/>
        </w:rPr>
        <w:noBreakHyphen/>
        <w:t>04</w:t>
      </w:r>
      <w:r w:rsidRPr="00C5312F">
        <w:rPr>
          <w:rFonts w:ascii="Arial" w:hAnsi="Arial" w:cs="Arial"/>
          <w:sz w:val="22"/>
          <w:szCs w:val="22"/>
        </w:rPr>
        <w:tab/>
      </w:r>
      <w:r w:rsidR="00DE4EFB" w:rsidRPr="00C5312F">
        <w:rPr>
          <w:rFonts w:ascii="Arial" w:hAnsi="Arial" w:cs="Arial"/>
          <w:sz w:val="22"/>
          <w:szCs w:val="22"/>
        </w:rPr>
        <w:t>REFERENCES</w:t>
      </w: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E4EFB" w:rsidRPr="00C5312F" w:rsidRDefault="00507A37" w:rsidP="00DE4E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5312F">
        <w:rPr>
          <w:rFonts w:ascii="Arial" w:hAnsi="Arial" w:cs="Arial"/>
          <w:sz w:val="22"/>
          <w:szCs w:val="22"/>
        </w:rPr>
        <w:t>04.01</w:t>
      </w:r>
      <w:r w:rsidRPr="00C5312F">
        <w:rPr>
          <w:rFonts w:ascii="Arial" w:hAnsi="Arial" w:cs="Arial"/>
          <w:sz w:val="22"/>
          <w:szCs w:val="22"/>
        </w:rPr>
        <w:tab/>
      </w:r>
      <w:r w:rsidR="00DE4EFB" w:rsidRPr="00585425">
        <w:rPr>
          <w:rFonts w:ascii="Arial" w:hAnsi="Arial" w:cs="Arial"/>
          <w:sz w:val="22"/>
          <w:szCs w:val="22"/>
        </w:rPr>
        <w:t>National Fire Protection Association (NFPA) Codes</w:t>
      </w:r>
    </w:p>
    <w:p w:rsidR="00DE4EFB" w:rsidRPr="00C5312F" w:rsidRDefault="00DE4EFB" w:rsidP="00DE4E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E4EFB" w:rsidRPr="00C5312F" w:rsidRDefault="00507A37" w:rsidP="00DE4E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5312F">
        <w:rPr>
          <w:rFonts w:ascii="Arial" w:hAnsi="Arial" w:cs="Arial"/>
          <w:sz w:val="22"/>
          <w:szCs w:val="22"/>
        </w:rPr>
        <w:tab/>
      </w:r>
      <w:r w:rsidR="00DE4EFB" w:rsidRPr="00C5312F">
        <w:rPr>
          <w:rFonts w:ascii="Arial" w:hAnsi="Arial" w:cs="Arial"/>
          <w:sz w:val="22"/>
          <w:szCs w:val="22"/>
        </w:rPr>
        <w:t>NFPA 10, "Portable Fire Extinguishers"</w:t>
      </w:r>
    </w:p>
    <w:p w:rsidR="00DE4EFB" w:rsidRPr="00C5312F" w:rsidRDefault="00DE4EFB" w:rsidP="00DE4E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11, "Low Expansion Foam and Combined Agent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5D589D"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Pr>
          <w:rFonts w:ascii="Arial" w:hAnsi="Arial" w:cs="Arial"/>
          <w:sz w:val="22"/>
          <w:szCs w:val="22"/>
        </w:rPr>
        <w:t>NFPA 11A, "Medium</w:t>
      </w:r>
      <w:r w:rsidR="00DE4EFB" w:rsidRPr="00C5312F">
        <w:rPr>
          <w:rFonts w:ascii="Arial" w:hAnsi="Arial" w:cs="Arial"/>
          <w:sz w:val="22"/>
          <w:szCs w:val="22"/>
        </w:rPr>
        <w:t xml:space="preserve"> and </w:t>
      </w:r>
      <w:r w:rsidRPr="00C5312F">
        <w:rPr>
          <w:rFonts w:ascii="Arial" w:hAnsi="Arial" w:cs="Arial"/>
          <w:sz w:val="22"/>
          <w:szCs w:val="22"/>
        </w:rPr>
        <w:t>High Expansion</w:t>
      </w:r>
      <w:r w:rsidR="00DE4EFB" w:rsidRPr="00C5312F">
        <w:rPr>
          <w:rFonts w:ascii="Arial" w:hAnsi="Arial" w:cs="Arial"/>
          <w:sz w:val="22"/>
          <w:szCs w:val="22"/>
        </w:rPr>
        <w:t xml:space="preserve"> Foam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12, "Carbon Dioxide Extinguishing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12A, "</w:t>
      </w:r>
      <w:proofErr w:type="spellStart"/>
      <w:r w:rsidRPr="00C5312F">
        <w:rPr>
          <w:rFonts w:ascii="Arial" w:hAnsi="Arial" w:cs="Arial"/>
          <w:sz w:val="22"/>
          <w:szCs w:val="22"/>
        </w:rPr>
        <w:t>Halon</w:t>
      </w:r>
      <w:proofErr w:type="spellEnd"/>
      <w:r w:rsidRPr="00C5312F">
        <w:rPr>
          <w:rFonts w:ascii="Arial" w:hAnsi="Arial" w:cs="Arial"/>
          <w:sz w:val="22"/>
          <w:szCs w:val="22"/>
        </w:rPr>
        <w:t xml:space="preserve"> 1301 Fire Extinguishing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12B, "</w:t>
      </w:r>
      <w:proofErr w:type="spellStart"/>
      <w:r w:rsidRPr="00C5312F">
        <w:rPr>
          <w:rFonts w:ascii="Arial" w:hAnsi="Arial" w:cs="Arial"/>
          <w:sz w:val="22"/>
          <w:szCs w:val="22"/>
        </w:rPr>
        <w:t>Halon</w:t>
      </w:r>
      <w:proofErr w:type="spellEnd"/>
      <w:r w:rsidRPr="00C5312F">
        <w:rPr>
          <w:rFonts w:ascii="Arial" w:hAnsi="Arial" w:cs="Arial"/>
          <w:sz w:val="22"/>
          <w:szCs w:val="22"/>
        </w:rPr>
        <w:t xml:space="preserve"> 1211 Fire Extinguishing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13, "Sprinkler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14, "Standpipe and Hose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15, "Water Spray Fixed Systems for Fire Protection"</w:t>
      </w:r>
    </w:p>
    <w:p w:rsidR="004420F3" w:rsidRPr="00C5312F" w:rsidRDefault="004420F3"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 xml:space="preserve">NFPA 16, "Deluge </w:t>
      </w:r>
      <w:r w:rsidR="005D589D" w:rsidRPr="00C5312F">
        <w:rPr>
          <w:rFonts w:ascii="Arial" w:hAnsi="Arial" w:cs="Arial"/>
          <w:sz w:val="22"/>
          <w:szCs w:val="22"/>
        </w:rPr>
        <w:t>Foam-Water</w:t>
      </w:r>
      <w:r w:rsidRPr="00C5312F">
        <w:rPr>
          <w:rFonts w:ascii="Arial" w:hAnsi="Arial" w:cs="Arial"/>
          <w:sz w:val="22"/>
          <w:szCs w:val="22"/>
        </w:rPr>
        <w:t xml:space="preserve"> Sprinkler and </w:t>
      </w:r>
      <w:r w:rsidR="005D589D" w:rsidRPr="00C5312F">
        <w:rPr>
          <w:rFonts w:ascii="Arial" w:hAnsi="Arial" w:cs="Arial"/>
          <w:sz w:val="22"/>
          <w:szCs w:val="22"/>
        </w:rPr>
        <w:t>Foam-Water</w:t>
      </w:r>
      <w:r w:rsidRPr="00C5312F">
        <w:rPr>
          <w:rFonts w:ascii="Arial" w:hAnsi="Arial" w:cs="Arial"/>
          <w:sz w:val="22"/>
          <w:szCs w:val="22"/>
        </w:rPr>
        <w:t xml:space="preserve"> Spray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20, "Centrifugal Fire Pumps"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24, "Private Fire Service Mains and Their Appurtenances"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30, "Flammable and Combustible Liquids Code"</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31, "Oil Burning Equipment"</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37, "Stationary Combustion Engines and Gas Turbines"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45, "Laboratories Using Chemicals"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50, "Bulk Oxygen Systems at Consumer Sites"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50B, "</w:t>
      </w:r>
      <w:r w:rsidR="007858E1" w:rsidRPr="00C5312F">
        <w:rPr>
          <w:rFonts w:ascii="Arial" w:hAnsi="Arial" w:cs="Arial"/>
          <w:sz w:val="22"/>
          <w:szCs w:val="22"/>
        </w:rPr>
        <w:t>Liquefied</w:t>
      </w:r>
      <w:r w:rsidRPr="00C5312F">
        <w:rPr>
          <w:rFonts w:ascii="Arial" w:hAnsi="Arial" w:cs="Arial"/>
          <w:sz w:val="22"/>
          <w:szCs w:val="22"/>
        </w:rPr>
        <w:t xml:space="preserve"> Hydrogen Systems at Consumer Sites"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51B, "Fire Prevention in Use of Cutting and Welding Processes"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lang w:val="fr-FR"/>
        </w:rPr>
      </w:pPr>
      <w:r w:rsidRPr="00C5312F">
        <w:rPr>
          <w:rFonts w:ascii="Arial" w:hAnsi="Arial" w:cs="Arial"/>
          <w:sz w:val="22"/>
          <w:szCs w:val="22"/>
          <w:lang w:val="fr-FR"/>
        </w:rPr>
        <w:t>NFPA 54, "ANSI Z223.1</w:t>
      </w:r>
      <w:r w:rsidRPr="00C5312F">
        <w:rPr>
          <w:rFonts w:ascii="Arial" w:hAnsi="Arial" w:cs="Arial"/>
          <w:sz w:val="22"/>
          <w:szCs w:val="22"/>
          <w:lang w:val="fr-FR"/>
        </w:rPr>
        <w:noBreakHyphen/>
        <w:t xml:space="preserve">1984, National Fuel </w:t>
      </w:r>
      <w:proofErr w:type="spellStart"/>
      <w:r w:rsidRPr="00C5312F">
        <w:rPr>
          <w:rFonts w:ascii="Arial" w:hAnsi="Arial" w:cs="Arial"/>
          <w:sz w:val="22"/>
          <w:szCs w:val="22"/>
          <w:lang w:val="fr-FR"/>
        </w:rPr>
        <w:t>Gas</w:t>
      </w:r>
      <w:proofErr w:type="spellEnd"/>
      <w:r w:rsidRPr="00C5312F">
        <w:rPr>
          <w:rFonts w:ascii="Arial" w:hAnsi="Arial" w:cs="Arial"/>
          <w:sz w:val="22"/>
          <w:szCs w:val="22"/>
          <w:lang w:val="fr-FR"/>
        </w:rPr>
        <w:t xml:space="preserve"> Code"</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lang w:val="fr-FR"/>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69, "Explosion Prevention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70, "National Electrical Code"</w:t>
      </w:r>
    </w:p>
    <w:p w:rsidR="00EB7C04" w:rsidRDefault="00EB7C04"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20" w:author="btc1" w:date="2014-01-22T15:17:00Z"/>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70B, "Electrical Equipment Maintenance"</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70E, "Electrical Safety Requirements for Employee Workplaces"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72D, "Proprietary Protective Signaling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72E, "Automatic Fire Detectors"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75, "Electronic Computer/Data Processing Equipment"</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77, "Static Electricity"</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78, "Lightning Protection Code"</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79, "Industrial Machinery"</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80, "Fire Doors and Windows"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80A, "Protection of Buildings from Exterior Fire Exposures"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 xml:space="preserve">NFPA 85D, "Fuel </w:t>
      </w:r>
      <w:r w:rsidR="004F51FE" w:rsidRPr="00C5312F">
        <w:rPr>
          <w:rFonts w:ascii="Arial" w:hAnsi="Arial" w:cs="Arial"/>
          <w:sz w:val="22"/>
          <w:szCs w:val="22"/>
        </w:rPr>
        <w:t>Oil-fired</w:t>
      </w:r>
      <w:r w:rsidRPr="00C5312F">
        <w:rPr>
          <w:rFonts w:ascii="Arial" w:hAnsi="Arial" w:cs="Arial"/>
          <w:sz w:val="22"/>
          <w:szCs w:val="22"/>
        </w:rPr>
        <w:t xml:space="preserve"> Multiple Burner </w:t>
      </w:r>
      <w:r w:rsidR="004F51FE" w:rsidRPr="00C5312F">
        <w:rPr>
          <w:rFonts w:ascii="Arial" w:hAnsi="Arial" w:cs="Arial"/>
          <w:sz w:val="22"/>
          <w:szCs w:val="22"/>
        </w:rPr>
        <w:t>Boiler Furnaces</w:t>
      </w:r>
      <w:r w:rsidRPr="00C5312F">
        <w:rPr>
          <w:rFonts w:ascii="Arial" w:hAnsi="Arial" w:cs="Arial"/>
          <w:sz w:val="22"/>
          <w:szCs w:val="22"/>
        </w:rPr>
        <w:t>"</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86C, "Industrial Furnaces Using a Special Processing Atmosphere"</w:t>
      </w:r>
    </w:p>
    <w:p w:rsidR="00DE4EFB"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90A, "Air Conditioning and Ventilating Systems"</w:t>
      </w:r>
    </w:p>
    <w:p w:rsidR="004420F3" w:rsidRPr="00C5312F" w:rsidRDefault="004420F3"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90B, "Warm Air Heating and Air Conditioning Systems"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101, "Life Safety Code"</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204M, "Smoke and Heat Venting"</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220, "Types of Building Construction"</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251, "Fire Tests of Building Construction and Materials"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321, "Basic Classification of Flammable and Combustible Liquids"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482, "Production, Processing, Handling and Storage of Zirconium"</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600, "Private Fire Brigades"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NFPA 801, "Facilities Handling Radioactive Materials"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 xml:space="preserve">NFPA 803, "Light </w:t>
      </w:r>
      <w:r w:rsidR="004F51FE" w:rsidRPr="00C5312F">
        <w:rPr>
          <w:rFonts w:ascii="Arial" w:hAnsi="Arial" w:cs="Arial"/>
          <w:sz w:val="22"/>
          <w:szCs w:val="22"/>
        </w:rPr>
        <w:t>Water-cooled</w:t>
      </w:r>
      <w:r w:rsidRPr="00C5312F">
        <w:rPr>
          <w:rFonts w:ascii="Arial" w:hAnsi="Arial" w:cs="Arial"/>
          <w:sz w:val="22"/>
          <w:szCs w:val="22"/>
        </w:rPr>
        <w:t xml:space="preserve"> Nuclear Reactors"</w:t>
      </w:r>
    </w:p>
    <w:p w:rsidR="00EB7C04" w:rsidRDefault="00EB7C04" w:rsidP="005F68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 w:author="btc1" w:date="2014-01-22T15:17:00Z"/>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p>
    <w:p w:rsidR="005F68C5" w:rsidRDefault="005F68C5" w:rsidP="005F68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E4EFB" w:rsidRPr="00C5312F" w:rsidRDefault="00507A37" w:rsidP="005F68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5312F">
        <w:rPr>
          <w:rFonts w:ascii="Arial" w:hAnsi="Arial" w:cs="Arial"/>
          <w:sz w:val="22"/>
          <w:szCs w:val="22"/>
        </w:rPr>
        <w:t>04</w:t>
      </w:r>
      <w:r w:rsidR="00DE4EFB" w:rsidRPr="00C5312F">
        <w:rPr>
          <w:rFonts w:ascii="Arial" w:hAnsi="Arial" w:cs="Arial"/>
          <w:sz w:val="22"/>
          <w:szCs w:val="22"/>
        </w:rPr>
        <w:t>.02</w:t>
      </w:r>
      <w:r w:rsidR="00DE4EFB" w:rsidRPr="00C5312F">
        <w:rPr>
          <w:rFonts w:ascii="Arial" w:hAnsi="Arial" w:cs="Arial"/>
          <w:sz w:val="22"/>
          <w:szCs w:val="22"/>
        </w:rPr>
        <w:tab/>
      </w:r>
      <w:r w:rsidR="00DE4EFB" w:rsidRPr="00585425">
        <w:rPr>
          <w:rFonts w:ascii="Arial" w:hAnsi="Arial" w:cs="Arial"/>
          <w:sz w:val="22"/>
          <w:szCs w:val="22"/>
        </w:rPr>
        <w:t>U.S. Nuclear Regulatory Commission Documents</w:t>
      </w:r>
    </w:p>
    <w:p w:rsidR="00DE4EFB" w:rsidRPr="00C5312F" w:rsidRDefault="00DE4EFB" w:rsidP="00DE4E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NUREG 0762, "Standard Format and Content for Emergency Plans for Fuel Cycle and Materials Facilities," Rev. 1, November 1987</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NUREG 0800, Standard Review Plan 9.5.1, "Guidelines for Fire Protection for Nuclear Power Plants," Rev. 2, July 1981</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roofErr w:type="gramStart"/>
      <w:r w:rsidRPr="00C5312F">
        <w:rPr>
          <w:rFonts w:ascii="Arial" w:hAnsi="Arial" w:cs="Arial"/>
          <w:sz w:val="22"/>
          <w:szCs w:val="22"/>
        </w:rPr>
        <w:t>Draft Regulatory Guide No.</w:t>
      </w:r>
      <w:proofErr w:type="gramEnd"/>
      <w:r w:rsidRPr="00C5312F">
        <w:rPr>
          <w:rFonts w:ascii="Arial" w:hAnsi="Arial" w:cs="Arial"/>
          <w:sz w:val="22"/>
          <w:szCs w:val="22"/>
        </w:rPr>
        <w:t xml:space="preserve"> DG 3006, "Standard Format and Content for Fire Protection Sections of License Applications for Fuel Cycle Facilities," September 1990</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u w:val="single"/>
        </w:rPr>
        <w:t>Federal</w:t>
      </w:r>
      <w:r w:rsidR="004420F3">
        <w:rPr>
          <w:rFonts w:ascii="Arial" w:hAnsi="Arial" w:cs="Arial"/>
          <w:sz w:val="22"/>
          <w:szCs w:val="22"/>
          <w:u w:val="single"/>
        </w:rPr>
        <w:t>-</w:t>
      </w:r>
      <w:r w:rsidRPr="00C5312F">
        <w:rPr>
          <w:rFonts w:ascii="Arial" w:hAnsi="Arial" w:cs="Arial"/>
          <w:sz w:val="22"/>
          <w:szCs w:val="22"/>
          <w:u w:val="single"/>
        </w:rPr>
        <w:t>Register</w:t>
      </w:r>
      <w:r w:rsidRPr="00C5312F">
        <w:rPr>
          <w:rFonts w:ascii="Arial" w:hAnsi="Arial" w:cs="Arial"/>
          <w:sz w:val="22"/>
          <w:szCs w:val="22"/>
        </w:rPr>
        <w:t>, "Guidance on Management Controls/Quality Assurance, Requirements for Operation, Chemical Safety, and Fire Protection for Fuel Cycle Facilities," Vol. 54, No. 53, March 1989</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American National Standards Institute, N665</w:t>
      </w:r>
      <w:r w:rsidRPr="00C5312F">
        <w:rPr>
          <w:rFonts w:ascii="Arial" w:hAnsi="Arial" w:cs="Arial"/>
          <w:sz w:val="22"/>
          <w:szCs w:val="22"/>
        </w:rPr>
        <w:noBreakHyphen/>
        <w:t xml:space="preserve">1985, "Facilities for Fabricating Fuel for Light Water Reactors (LWR) </w:t>
      </w:r>
      <w:r w:rsidRPr="00C5312F">
        <w:rPr>
          <w:rFonts w:ascii="Arial" w:hAnsi="Arial" w:cs="Arial"/>
          <w:sz w:val="22"/>
          <w:szCs w:val="22"/>
        </w:rPr>
        <w:noBreakHyphen/>
        <w:t xml:space="preserve"> Fire Protection"</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American National Standards Institute/American Society of Heating, Refrigeration, and Air Conditioning Engineers, ANSI/ASHRAE 15, "Safety Code for Mechanical Refrigeration"</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American Society for Testing and Materials, ASTM E</w:t>
      </w:r>
      <w:r w:rsidRPr="00C5312F">
        <w:rPr>
          <w:rFonts w:ascii="Arial" w:hAnsi="Arial" w:cs="Arial"/>
          <w:sz w:val="22"/>
          <w:szCs w:val="22"/>
        </w:rPr>
        <w:noBreakHyphen/>
        <w:t>84, "Surface Burning Characteristics of Building Materials," 1976</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American Society for Testing and Materials, ASTM E</w:t>
      </w:r>
      <w:r w:rsidRPr="00C5312F">
        <w:rPr>
          <w:rFonts w:ascii="Arial" w:hAnsi="Arial" w:cs="Arial"/>
          <w:sz w:val="22"/>
          <w:szCs w:val="22"/>
        </w:rPr>
        <w:noBreakHyphen/>
        <w:t>119, "Fire Test of Building Construction and Materials," 1976</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Factory Mutual System Approval Guide, "Equipment, Materials, Services for Conservation of Property"</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 xml:space="preserve">National Fire Protection Association, </w:t>
      </w:r>
      <w:r w:rsidRPr="00C5312F">
        <w:rPr>
          <w:rFonts w:ascii="Arial" w:hAnsi="Arial" w:cs="Arial"/>
          <w:sz w:val="22"/>
          <w:szCs w:val="22"/>
          <w:u w:val="single"/>
        </w:rPr>
        <w:t>Fire Protection Handbook</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Underwriters Laboratories Standard UL 555, "Standard for Fire Dampers and Ceiling Dampers"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Underwriters Laboratories Standard UL 586, (ANSI B 132.1), "</w:t>
      </w:r>
      <w:r w:rsidR="004F51FE" w:rsidRPr="00C5312F">
        <w:rPr>
          <w:rFonts w:ascii="Arial" w:hAnsi="Arial" w:cs="Arial"/>
          <w:sz w:val="22"/>
          <w:szCs w:val="22"/>
        </w:rPr>
        <w:t>High Efficiency</w:t>
      </w:r>
      <w:r w:rsidRPr="00C5312F">
        <w:rPr>
          <w:rFonts w:ascii="Arial" w:hAnsi="Arial" w:cs="Arial"/>
          <w:sz w:val="22"/>
          <w:szCs w:val="22"/>
        </w:rPr>
        <w:t xml:space="preserve"> Air Filtration Units"</w:t>
      </w:r>
    </w:p>
    <w:p w:rsidR="00DE4EFB"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F1299" w:rsidRPr="00C5312F" w:rsidRDefault="00DE4EFB" w:rsidP="00507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C5312F">
        <w:rPr>
          <w:rFonts w:ascii="Arial" w:hAnsi="Arial" w:cs="Arial"/>
          <w:sz w:val="22"/>
          <w:szCs w:val="22"/>
        </w:rPr>
        <w:t xml:space="preserve">Underwriters Laboratories, </w:t>
      </w:r>
      <w:r w:rsidRPr="00C5312F">
        <w:rPr>
          <w:rFonts w:ascii="Arial" w:hAnsi="Arial" w:cs="Arial"/>
          <w:sz w:val="22"/>
          <w:szCs w:val="22"/>
          <w:u w:val="single"/>
        </w:rPr>
        <w:t>Building Materials Directory</w:t>
      </w: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F1299" w:rsidRPr="006907F3"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6907F3">
        <w:rPr>
          <w:rFonts w:ascii="Arial" w:hAnsi="Arial" w:cs="Arial"/>
          <w:sz w:val="22"/>
          <w:szCs w:val="22"/>
        </w:rPr>
        <w:t>88055</w:t>
      </w:r>
      <w:r w:rsidRPr="006907F3">
        <w:rPr>
          <w:rFonts w:ascii="Arial" w:hAnsi="Arial" w:cs="Arial"/>
          <w:sz w:val="22"/>
          <w:szCs w:val="22"/>
        </w:rPr>
        <w:noBreakHyphen/>
        <w:t>05</w:t>
      </w:r>
      <w:r w:rsidRPr="006907F3">
        <w:rPr>
          <w:rFonts w:ascii="Arial" w:hAnsi="Arial" w:cs="Arial"/>
          <w:sz w:val="22"/>
          <w:szCs w:val="22"/>
        </w:rPr>
        <w:tab/>
      </w:r>
      <w:r w:rsidR="00DE4EFB" w:rsidRPr="006907F3">
        <w:rPr>
          <w:rFonts w:ascii="Arial" w:hAnsi="Arial" w:cs="Arial"/>
          <w:sz w:val="22"/>
          <w:szCs w:val="22"/>
        </w:rPr>
        <w:t>PROCEDURE COMPLETION</w:t>
      </w:r>
    </w:p>
    <w:p w:rsidR="00DF1299" w:rsidRPr="006907F3"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B7C04" w:rsidRDefault="00D65417"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
        <w:rPr>
          <w:rFonts w:ascii="Arial" w:hAnsi="Arial" w:cs="Arial"/>
          <w:sz w:val="22"/>
          <w:szCs w:val="22"/>
        </w:rPr>
        <w:sectPr w:rsidR="00EB7C04" w:rsidSect="00743818">
          <w:pgSz w:w="12240" w:h="15840" w:code="1"/>
          <w:pgMar w:top="1440" w:right="1440" w:bottom="1440" w:left="1440" w:header="1440" w:footer="1440" w:gutter="0"/>
          <w:cols w:space="720"/>
          <w:noEndnote/>
          <w:titlePg/>
          <w:docGrid w:linePitch="326"/>
        </w:sectPr>
      </w:pPr>
      <w:r w:rsidRPr="006907F3">
        <w:rPr>
          <w:rFonts w:ascii="Arial" w:hAnsi="Arial" w:cs="Arial"/>
          <w:sz w:val="22"/>
          <w:szCs w:val="22"/>
        </w:rPr>
        <w:t xml:space="preserve">Implementation of each applicable inspection requirement will constitute completion of this procedure.  </w:t>
      </w:r>
      <w:r w:rsidR="00C5312F" w:rsidRPr="006907F3">
        <w:rPr>
          <w:rFonts w:ascii="Arial" w:hAnsi="Arial" w:cs="Arial"/>
          <w:sz w:val="22"/>
          <w:szCs w:val="22"/>
        </w:rPr>
        <w:t>Individual inspection samples and breadth of review will be determined by the inspector</w:t>
      </w:r>
      <w:r w:rsidR="0052379F" w:rsidRPr="006907F3">
        <w:rPr>
          <w:rFonts w:ascii="Arial" w:hAnsi="Arial" w:cs="Arial"/>
          <w:sz w:val="22"/>
          <w:szCs w:val="22"/>
        </w:rPr>
        <w:t>(s)</w:t>
      </w:r>
      <w:r w:rsidR="00C5312F" w:rsidRPr="006907F3">
        <w:rPr>
          <w:rFonts w:ascii="Arial" w:hAnsi="Arial" w:cs="Arial"/>
          <w:sz w:val="22"/>
          <w:szCs w:val="22"/>
        </w:rPr>
        <w:t xml:space="preserve"> based o</w:t>
      </w:r>
      <w:r w:rsidR="005A63AE" w:rsidRPr="006907F3">
        <w:rPr>
          <w:rFonts w:ascii="Arial" w:hAnsi="Arial" w:cs="Arial"/>
          <w:sz w:val="22"/>
          <w:szCs w:val="22"/>
        </w:rPr>
        <w:t xml:space="preserve">n </w:t>
      </w:r>
      <w:r w:rsidR="0067483A">
        <w:rPr>
          <w:rFonts w:ascii="Arial" w:hAnsi="Arial" w:cs="Arial"/>
          <w:sz w:val="22"/>
          <w:szCs w:val="22"/>
        </w:rPr>
        <w:t>the licensee’</w:t>
      </w:r>
      <w:r w:rsidR="004420F3">
        <w:rPr>
          <w:rFonts w:ascii="Arial" w:hAnsi="Arial" w:cs="Arial"/>
          <w:sz w:val="22"/>
          <w:szCs w:val="22"/>
        </w:rPr>
        <w:t xml:space="preserve">s or certificate holder’s compliance with </w:t>
      </w:r>
      <w:r w:rsidR="005A63AE" w:rsidRPr="006907F3">
        <w:rPr>
          <w:rFonts w:ascii="Arial" w:hAnsi="Arial" w:cs="Arial"/>
          <w:sz w:val="22"/>
          <w:szCs w:val="22"/>
        </w:rPr>
        <w:t>requirement</w:t>
      </w:r>
      <w:r w:rsidR="004420F3">
        <w:rPr>
          <w:rFonts w:ascii="Arial" w:hAnsi="Arial" w:cs="Arial"/>
          <w:sz w:val="22"/>
          <w:szCs w:val="22"/>
        </w:rPr>
        <w:t>s</w:t>
      </w:r>
      <w:r w:rsidR="005A63AE" w:rsidRPr="006907F3">
        <w:rPr>
          <w:rFonts w:ascii="Arial" w:hAnsi="Arial" w:cs="Arial"/>
          <w:sz w:val="22"/>
          <w:szCs w:val="22"/>
        </w:rPr>
        <w:t xml:space="preserve">, </w:t>
      </w:r>
      <w:r w:rsidR="004420F3">
        <w:rPr>
          <w:rFonts w:ascii="Arial" w:hAnsi="Arial" w:cs="Arial"/>
          <w:sz w:val="22"/>
          <w:szCs w:val="22"/>
        </w:rPr>
        <w:t xml:space="preserve">taking into consideration the </w:t>
      </w:r>
      <w:r w:rsidR="005A63AE" w:rsidRPr="006907F3">
        <w:rPr>
          <w:rFonts w:ascii="Arial" w:hAnsi="Arial" w:cs="Arial"/>
          <w:sz w:val="22"/>
          <w:szCs w:val="22"/>
        </w:rPr>
        <w:t>risk-</w:t>
      </w:r>
      <w:r w:rsidR="00C5312F" w:rsidRPr="006907F3">
        <w:rPr>
          <w:rFonts w:ascii="Arial" w:hAnsi="Arial" w:cs="Arial"/>
          <w:sz w:val="22"/>
          <w:szCs w:val="22"/>
        </w:rPr>
        <w:t>significance of activit</w:t>
      </w:r>
      <w:r w:rsidR="004420F3">
        <w:rPr>
          <w:rFonts w:ascii="Arial" w:hAnsi="Arial" w:cs="Arial"/>
          <w:sz w:val="22"/>
          <w:szCs w:val="22"/>
        </w:rPr>
        <w:t>ies</w:t>
      </w:r>
      <w:r w:rsidR="00C5312F" w:rsidRPr="006907F3">
        <w:rPr>
          <w:rFonts w:ascii="Arial" w:hAnsi="Arial" w:cs="Arial"/>
          <w:sz w:val="22"/>
          <w:szCs w:val="22"/>
        </w:rPr>
        <w:t>, and extent of the activit</w:t>
      </w:r>
      <w:r w:rsidR="004420F3">
        <w:rPr>
          <w:rFonts w:ascii="Arial" w:hAnsi="Arial" w:cs="Arial"/>
          <w:sz w:val="22"/>
          <w:szCs w:val="22"/>
        </w:rPr>
        <w:t>ies</w:t>
      </w:r>
      <w:r w:rsidR="00C5312F" w:rsidRPr="006907F3">
        <w:rPr>
          <w:rFonts w:ascii="Arial" w:hAnsi="Arial" w:cs="Arial"/>
          <w:sz w:val="22"/>
          <w:szCs w:val="22"/>
        </w:rPr>
        <w:t xml:space="preserve"> </w:t>
      </w:r>
      <w:r w:rsidR="004420F3">
        <w:rPr>
          <w:rFonts w:ascii="Arial" w:hAnsi="Arial" w:cs="Arial"/>
          <w:sz w:val="22"/>
          <w:szCs w:val="22"/>
        </w:rPr>
        <w:t xml:space="preserve">that can be observed </w:t>
      </w:r>
      <w:r w:rsidR="00C5312F" w:rsidRPr="006907F3">
        <w:rPr>
          <w:rFonts w:ascii="Arial" w:hAnsi="Arial" w:cs="Arial"/>
          <w:sz w:val="22"/>
          <w:szCs w:val="22"/>
        </w:rPr>
        <w:t xml:space="preserve">or records </w:t>
      </w:r>
      <w:r w:rsidR="004420F3">
        <w:rPr>
          <w:rFonts w:ascii="Arial" w:hAnsi="Arial" w:cs="Arial"/>
          <w:sz w:val="22"/>
          <w:szCs w:val="22"/>
        </w:rPr>
        <w:t xml:space="preserve">that are </w:t>
      </w:r>
      <w:r w:rsidR="00C5312F" w:rsidRPr="006907F3">
        <w:rPr>
          <w:rFonts w:ascii="Arial" w:hAnsi="Arial" w:cs="Arial"/>
          <w:sz w:val="22"/>
          <w:szCs w:val="22"/>
        </w:rPr>
        <w:t>available.</w:t>
      </w:r>
    </w:p>
    <w:p w:rsidR="00DF1299" w:rsidRPr="00C5312F" w:rsidRDefault="00DF1299" w:rsidP="000B2B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
        <w:jc w:val="both"/>
        <w:rPr>
          <w:rFonts w:ascii="Arial" w:hAnsi="Arial" w:cs="Arial"/>
          <w:sz w:val="22"/>
          <w:szCs w:val="22"/>
        </w:rPr>
      </w:pP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F1299" w:rsidRPr="00C5312F"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5312F">
        <w:rPr>
          <w:rFonts w:ascii="Arial" w:hAnsi="Arial" w:cs="Arial"/>
          <w:sz w:val="22"/>
          <w:szCs w:val="22"/>
        </w:rPr>
        <w:t>END</w:t>
      </w:r>
    </w:p>
    <w:p w:rsidR="00DF1299" w:rsidRDefault="00DF1299"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D69C1" w:rsidRDefault="003D69C1"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D69C1" w:rsidRPr="003D69C1" w:rsidRDefault="003D69C1" w:rsidP="003D69C1">
      <w:pPr>
        <w:rPr>
          <w:rFonts w:ascii="Arial" w:hAnsi="Arial" w:cs="Arial"/>
          <w:sz w:val="22"/>
          <w:szCs w:val="22"/>
        </w:rPr>
      </w:pPr>
      <w:bookmarkStart w:id="22" w:name="_Toc332186188"/>
      <w:r w:rsidRPr="003D69C1">
        <w:rPr>
          <w:rFonts w:ascii="Arial" w:hAnsi="Arial" w:cs="Arial"/>
          <w:sz w:val="22"/>
          <w:szCs w:val="22"/>
        </w:rPr>
        <w:t>Attachment:</w:t>
      </w:r>
      <w:bookmarkEnd w:id="22"/>
    </w:p>
    <w:p w:rsidR="003D69C1" w:rsidRPr="003D69C1" w:rsidRDefault="005F68C5" w:rsidP="003D69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D69C1" w:rsidRPr="003D69C1" w:rsidSect="00743818">
          <w:pgSz w:w="12240" w:h="15840" w:code="1"/>
          <w:pgMar w:top="1440" w:right="1440" w:bottom="1440" w:left="1440" w:header="1440" w:footer="1440" w:gutter="0"/>
          <w:cols w:space="720"/>
          <w:noEndnote/>
          <w:titlePg/>
          <w:docGrid w:linePitch="326"/>
        </w:sectPr>
      </w:pPr>
      <w:bookmarkStart w:id="23" w:name="_Toc331754129"/>
      <w:bookmarkStart w:id="24" w:name="_Toc332186189"/>
      <w:r>
        <w:rPr>
          <w:rFonts w:ascii="Arial" w:hAnsi="Arial" w:cs="Arial"/>
          <w:sz w:val="22"/>
          <w:szCs w:val="22"/>
        </w:rPr>
        <w:t xml:space="preserve"> </w:t>
      </w:r>
      <w:r w:rsidR="003D69C1">
        <w:rPr>
          <w:rFonts w:ascii="Arial" w:hAnsi="Arial" w:cs="Arial"/>
          <w:sz w:val="22"/>
          <w:szCs w:val="22"/>
        </w:rPr>
        <w:t xml:space="preserve"> Revision </w:t>
      </w:r>
      <w:r w:rsidR="003D69C1" w:rsidRPr="003D69C1">
        <w:rPr>
          <w:rFonts w:ascii="Arial" w:hAnsi="Arial" w:cs="Arial"/>
          <w:sz w:val="22"/>
          <w:szCs w:val="22"/>
        </w:rPr>
        <w:t xml:space="preserve">History for </w:t>
      </w:r>
      <w:bookmarkEnd w:id="23"/>
      <w:bookmarkEnd w:id="24"/>
      <w:r w:rsidR="003D69C1">
        <w:rPr>
          <w:rFonts w:ascii="Arial" w:hAnsi="Arial" w:cs="Arial"/>
          <w:sz w:val="22"/>
          <w:szCs w:val="22"/>
        </w:rPr>
        <w:t>IP 88055</w:t>
      </w:r>
    </w:p>
    <w:p w:rsidR="00514036" w:rsidRPr="00C5312F" w:rsidRDefault="00426DE6" w:rsidP="00DE07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lastRenderedPageBreak/>
        <w:t>Attachment</w:t>
      </w:r>
      <w:r w:rsidR="00514036" w:rsidRPr="00C5312F">
        <w:rPr>
          <w:rFonts w:ascii="Arial" w:hAnsi="Arial" w:cs="Arial"/>
          <w:sz w:val="22"/>
          <w:szCs w:val="22"/>
        </w:rPr>
        <w:t xml:space="preserve"> 1</w:t>
      </w:r>
      <w:r w:rsidR="00DE0764">
        <w:rPr>
          <w:rFonts w:ascii="Arial" w:hAnsi="Arial" w:cs="Arial"/>
          <w:sz w:val="22"/>
          <w:szCs w:val="22"/>
        </w:rPr>
        <w:t xml:space="preserve"> - </w:t>
      </w:r>
      <w:r w:rsidR="00514036" w:rsidRPr="00C5312F">
        <w:rPr>
          <w:rFonts w:ascii="Arial" w:hAnsi="Arial" w:cs="Arial"/>
          <w:sz w:val="22"/>
          <w:szCs w:val="22"/>
        </w:rPr>
        <w:t>Revision History for IP 88055</w:t>
      </w:r>
    </w:p>
    <w:p w:rsidR="00514036" w:rsidRPr="00C5312F" w:rsidRDefault="00514036"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14036" w:rsidRPr="00C5312F" w:rsidRDefault="00514036"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W w:w="13140" w:type="dxa"/>
        <w:tblInd w:w="120" w:type="dxa"/>
        <w:tblLayout w:type="fixed"/>
        <w:tblCellMar>
          <w:left w:w="120" w:type="dxa"/>
          <w:right w:w="120" w:type="dxa"/>
        </w:tblCellMar>
        <w:tblLook w:val="0000" w:firstRow="0" w:lastRow="0" w:firstColumn="0" w:lastColumn="0" w:noHBand="0" w:noVBand="0"/>
      </w:tblPr>
      <w:tblGrid>
        <w:gridCol w:w="1671"/>
        <w:gridCol w:w="1929"/>
        <w:gridCol w:w="4860"/>
        <w:gridCol w:w="2430"/>
        <w:gridCol w:w="2250"/>
      </w:tblGrid>
      <w:tr w:rsidR="00453DAF" w:rsidRPr="00C5312F" w:rsidTr="00EB7C04">
        <w:tc>
          <w:tcPr>
            <w:tcW w:w="1671" w:type="dxa"/>
            <w:tcBorders>
              <w:top w:val="single" w:sz="7" w:space="0" w:color="000000"/>
              <w:left w:val="single" w:sz="7" w:space="0" w:color="000000"/>
              <w:bottom w:val="single" w:sz="7" w:space="0" w:color="000000"/>
              <w:right w:val="single" w:sz="7" w:space="0" w:color="000000"/>
            </w:tcBorders>
          </w:tcPr>
          <w:p w:rsidR="00403AB0"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Commitment</w:t>
            </w:r>
          </w:p>
          <w:p w:rsidR="00403AB0"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 xml:space="preserve">Tracking </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Number</w:t>
            </w:r>
          </w:p>
        </w:tc>
        <w:tc>
          <w:tcPr>
            <w:tcW w:w="1929" w:type="dxa"/>
            <w:tcBorders>
              <w:top w:val="single" w:sz="7" w:space="0" w:color="000000"/>
              <w:left w:val="single" w:sz="7" w:space="0" w:color="000000"/>
              <w:bottom w:val="single" w:sz="7" w:space="0" w:color="000000"/>
              <w:right w:val="single" w:sz="7" w:space="0" w:color="000000"/>
            </w:tcBorders>
          </w:tcPr>
          <w:p w:rsidR="00403AB0"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637E">
              <w:rPr>
                <w:rFonts w:ascii="Arial" w:hAnsi="Arial" w:cs="Arial"/>
                <w:sz w:val="22"/>
                <w:szCs w:val="22"/>
              </w:rPr>
              <w:t>Accession</w:t>
            </w:r>
          </w:p>
          <w:p w:rsidR="00453DAF" w:rsidRPr="0056637E"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637E">
              <w:rPr>
                <w:rFonts w:ascii="Arial" w:hAnsi="Arial" w:cs="Arial"/>
                <w:sz w:val="22"/>
                <w:szCs w:val="22"/>
              </w:rPr>
              <w:t>Number</w:t>
            </w:r>
          </w:p>
          <w:p w:rsidR="00453DAF" w:rsidRPr="0056637E"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637E">
              <w:rPr>
                <w:rFonts w:ascii="Arial" w:hAnsi="Arial" w:cs="Arial"/>
                <w:sz w:val="22"/>
                <w:szCs w:val="22"/>
              </w:rPr>
              <w:t>Issue Date</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637E">
              <w:rPr>
                <w:rFonts w:ascii="Arial" w:hAnsi="Arial" w:cs="Arial"/>
                <w:sz w:val="22"/>
                <w:szCs w:val="22"/>
              </w:rPr>
              <w:t>Change Notice</w:t>
            </w:r>
          </w:p>
        </w:tc>
        <w:tc>
          <w:tcPr>
            <w:tcW w:w="486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5312F">
              <w:rPr>
                <w:rFonts w:ascii="Arial" w:hAnsi="Arial" w:cs="Arial"/>
                <w:sz w:val="22"/>
                <w:szCs w:val="22"/>
              </w:rPr>
              <w:t>Description of Change</w:t>
            </w:r>
          </w:p>
        </w:tc>
        <w:tc>
          <w:tcPr>
            <w:tcW w:w="2430" w:type="dxa"/>
            <w:tcBorders>
              <w:top w:val="single" w:sz="7" w:space="0" w:color="000000"/>
              <w:left w:val="single" w:sz="7" w:space="0" w:color="000000"/>
              <w:bottom w:val="single" w:sz="7" w:space="0" w:color="000000"/>
              <w:right w:val="single" w:sz="7" w:space="0" w:color="000000"/>
            </w:tcBorders>
          </w:tcPr>
          <w:p w:rsidR="00403AB0"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 w:firstLine="30"/>
              <w:rPr>
                <w:rFonts w:ascii="Arial" w:hAnsi="Arial" w:cs="Arial"/>
                <w:sz w:val="22"/>
                <w:szCs w:val="22"/>
              </w:rPr>
            </w:pPr>
            <w:r w:rsidRPr="00453DAF">
              <w:rPr>
                <w:rFonts w:ascii="Arial" w:hAnsi="Arial" w:cs="Arial"/>
                <w:sz w:val="22"/>
                <w:szCs w:val="22"/>
              </w:rPr>
              <w:t>Description of Training</w:t>
            </w:r>
            <w:r w:rsidR="00EB7C04">
              <w:rPr>
                <w:rFonts w:ascii="Arial" w:hAnsi="Arial" w:cs="Arial"/>
                <w:sz w:val="22"/>
                <w:szCs w:val="22"/>
              </w:rPr>
              <w:t xml:space="preserve"> </w:t>
            </w:r>
            <w:r w:rsidRPr="00453DAF">
              <w:rPr>
                <w:rFonts w:ascii="Arial" w:hAnsi="Arial" w:cs="Arial"/>
                <w:sz w:val="22"/>
                <w:szCs w:val="22"/>
              </w:rPr>
              <w:t xml:space="preserve">Required and </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 w:firstLine="30"/>
              <w:rPr>
                <w:rFonts w:ascii="Arial" w:hAnsi="Arial" w:cs="Arial"/>
                <w:sz w:val="22"/>
                <w:szCs w:val="22"/>
              </w:rPr>
            </w:pPr>
            <w:r w:rsidRPr="00453DAF">
              <w:rPr>
                <w:rFonts w:ascii="Arial" w:hAnsi="Arial" w:cs="Arial"/>
                <w:sz w:val="22"/>
                <w:szCs w:val="22"/>
              </w:rPr>
              <w:t>Completion Date</w:t>
            </w:r>
          </w:p>
        </w:tc>
        <w:tc>
          <w:tcPr>
            <w:tcW w:w="2250" w:type="dxa"/>
            <w:tcBorders>
              <w:top w:val="single" w:sz="7" w:space="0" w:color="000000"/>
              <w:left w:val="single" w:sz="7" w:space="0" w:color="000000"/>
              <w:bottom w:val="single" w:sz="7" w:space="0" w:color="000000"/>
              <w:right w:val="single" w:sz="7" w:space="0" w:color="000000"/>
            </w:tcBorders>
          </w:tcPr>
          <w:p w:rsidR="00403AB0"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C5312F">
              <w:rPr>
                <w:rFonts w:ascii="Arial" w:hAnsi="Arial" w:cs="Arial"/>
                <w:sz w:val="22"/>
                <w:szCs w:val="22"/>
              </w:rPr>
              <w:t xml:space="preserve">Comment </w:t>
            </w:r>
            <w:r w:rsidR="00EB7C04">
              <w:rPr>
                <w:rFonts w:ascii="Arial" w:hAnsi="Arial" w:cs="Arial"/>
                <w:sz w:val="22"/>
                <w:szCs w:val="22"/>
              </w:rPr>
              <w:t xml:space="preserve">and Feedback </w:t>
            </w:r>
            <w:r w:rsidRPr="00C5312F">
              <w:rPr>
                <w:rFonts w:ascii="Arial" w:hAnsi="Arial" w:cs="Arial"/>
                <w:sz w:val="22"/>
                <w:szCs w:val="22"/>
              </w:rPr>
              <w:t xml:space="preserve">Resolution </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Accession Number</w:t>
            </w:r>
          </w:p>
        </w:tc>
      </w:tr>
      <w:tr w:rsidR="00453DAF" w:rsidRPr="00C5312F" w:rsidTr="00EB7C04">
        <w:tc>
          <w:tcPr>
            <w:tcW w:w="1671"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N/A</w:t>
            </w:r>
          </w:p>
        </w:tc>
        <w:tc>
          <w:tcPr>
            <w:tcW w:w="1929"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09/05/06</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CN 06-020</w:t>
            </w:r>
          </w:p>
        </w:tc>
        <w:tc>
          <w:tcPr>
            <w:tcW w:w="486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C5312F">
              <w:rPr>
                <w:rFonts w:ascii="Arial" w:hAnsi="Arial" w:cs="Arial"/>
                <w:sz w:val="22"/>
                <w:szCs w:val="22"/>
              </w:rPr>
              <w:t xml:space="preserve">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 </w:t>
            </w:r>
          </w:p>
        </w:tc>
        <w:tc>
          <w:tcPr>
            <w:tcW w:w="243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ML061790337</w:t>
            </w:r>
          </w:p>
        </w:tc>
      </w:tr>
      <w:tr w:rsidR="00453DAF" w:rsidRPr="00C5312F" w:rsidTr="00EB7C04">
        <w:trPr>
          <w:trHeight w:hRule="exact" w:val="1475"/>
        </w:trPr>
        <w:tc>
          <w:tcPr>
            <w:tcW w:w="1671"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N/A</w:t>
            </w:r>
          </w:p>
        </w:tc>
        <w:tc>
          <w:tcPr>
            <w:tcW w:w="1929"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08/19/08</w:t>
            </w:r>
          </w:p>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CN 08-024</w:t>
            </w:r>
          </w:p>
        </w:tc>
        <w:tc>
          <w:tcPr>
            <w:tcW w:w="486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C5312F">
              <w:rPr>
                <w:rFonts w:ascii="Arial" w:hAnsi="Arial" w:cs="Arial"/>
                <w:sz w:val="22"/>
                <w:szCs w:val="22"/>
              </w:rPr>
              <w:t>This document has been revised to add more guidance into the Compensatory Measures and Annual Inspection of the Fire Brigade Drill sections.</w:t>
            </w:r>
          </w:p>
        </w:tc>
        <w:tc>
          <w:tcPr>
            <w:tcW w:w="243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5312F">
              <w:rPr>
                <w:rFonts w:ascii="Arial" w:hAnsi="Arial" w:cs="Arial"/>
                <w:sz w:val="22"/>
                <w:szCs w:val="22"/>
              </w:rPr>
              <w:t>ML080880471</w:t>
            </w:r>
          </w:p>
        </w:tc>
      </w:tr>
      <w:tr w:rsidR="00453DAF" w:rsidRPr="00C5312F" w:rsidTr="00EB7C04">
        <w:tc>
          <w:tcPr>
            <w:tcW w:w="1671"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1929" w:type="dxa"/>
            <w:tcBorders>
              <w:top w:val="single" w:sz="7" w:space="0" w:color="000000"/>
              <w:left w:val="single" w:sz="7" w:space="0" w:color="000000"/>
              <w:bottom w:val="single" w:sz="7" w:space="0" w:color="000000"/>
              <w:right w:val="single" w:sz="7" w:space="0" w:color="000000"/>
            </w:tcBorders>
          </w:tcPr>
          <w:p w:rsidR="00453DAF" w:rsidRPr="0056637E"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637E">
              <w:rPr>
                <w:rFonts w:ascii="Arial" w:hAnsi="Arial" w:cs="Arial"/>
                <w:sz w:val="22"/>
                <w:szCs w:val="22"/>
              </w:rPr>
              <w:t>ML13233A186</w:t>
            </w:r>
          </w:p>
          <w:p w:rsidR="00453DAF" w:rsidRPr="00EB7C04" w:rsidRDefault="00EB7C04"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B7C04">
              <w:rPr>
                <w:rFonts w:ascii="Arial" w:hAnsi="Arial" w:cs="Arial"/>
                <w:sz w:val="22"/>
                <w:szCs w:val="22"/>
              </w:rPr>
              <w:t>01/23/14</w:t>
            </w:r>
          </w:p>
          <w:p w:rsidR="00453DAF" w:rsidRPr="00C5312F" w:rsidRDefault="00EB7C04"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B7C04">
              <w:rPr>
                <w:rFonts w:ascii="Arial" w:hAnsi="Arial" w:cs="Arial"/>
                <w:sz w:val="22"/>
                <w:szCs w:val="22"/>
              </w:rPr>
              <w:t>CN 14-003</w:t>
            </w:r>
          </w:p>
        </w:tc>
        <w:tc>
          <w:tcPr>
            <w:tcW w:w="4860" w:type="dxa"/>
            <w:tcBorders>
              <w:top w:val="single" w:sz="7" w:space="0" w:color="000000"/>
              <w:left w:val="single" w:sz="7" w:space="0" w:color="000000"/>
              <w:bottom w:val="single" w:sz="7" w:space="0" w:color="000000"/>
              <w:right w:val="single" w:sz="7" w:space="0" w:color="000000"/>
            </w:tcBorders>
          </w:tcPr>
          <w:p w:rsidR="00453DAF" w:rsidRPr="00947654"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 w:firstLine="0"/>
              <w:rPr>
                <w:rFonts w:ascii="Arial" w:hAnsi="Arial" w:cs="Arial"/>
                <w:sz w:val="22"/>
                <w:szCs w:val="22"/>
              </w:rPr>
            </w:pPr>
            <w:r w:rsidRPr="00947654">
              <w:rPr>
                <w:rFonts w:ascii="Arial" w:hAnsi="Arial" w:cs="Arial"/>
                <w:sz w:val="22"/>
                <w:szCs w:val="22"/>
              </w:rPr>
              <w:t xml:space="preserve">This document has been </w:t>
            </w:r>
            <w:r>
              <w:rPr>
                <w:rFonts w:ascii="Arial" w:hAnsi="Arial" w:cs="Arial"/>
                <w:sz w:val="22"/>
                <w:szCs w:val="22"/>
              </w:rPr>
              <w:t xml:space="preserve">significantly </w:t>
            </w:r>
            <w:r w:rsidRPr="00947654">
              <w:rPr>
                <w:rFonts w:ascii="Arial" w:hAnsi="Arial" w:cs="Arial"/>
                <w:sz w:val="22"/>
                <w:szCs w:val="22"/>
              </w:rPr>
              <w:t>revised to update the format according to new MC 0040 standards.  Redundant information between the requirements and guidance sections has been removed to increase efficiency. Minor grammar edits have been completed.  Additional information regarding the PI&amp;R section has been added from IP 88005.  Additional training information has been added from IP 88010.</w:t>
            </w:r>
          </w:p>
        </w:tc>
        <w:tc>
          <w:tcPr>
            <w:tcW w:w="243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453DAF" w:rsidRPr="00C5312F" w:rsidRDefault="00453DAF" w:rsidP="00EB7C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4A49">
              <w:rPr>
                <w:rFonts w:ascii="Arial" w:hAnsi="Arial" w:cs="Arial"/>
                <w:sz w:val="22"/>
                <w:szCs w:val="22"/>
              </w:rPr>
              <w:t>ML13347A993</w:t>
            </w:r>
          </w:p>
        </w:tc>
      </w:tr>
    </w:tbl>
    <w:p w:rsidR="00DF1299" w:rsidRPr="00514036" w:rsidRDefault="00DF1299" w:rsidP="004E6F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sectPr w:rsidR="00DF1299" w:rsidRPr="00514036" w:rsidSect="00EB7C04">
      <w:footerReference w:type="even" r:id="rId23"/>
      <w:footerReference w:type="default" r:id="rId24"/>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10" w:rsidRDefault="00E67A10">
      <w:r>
        <w:separator/>
      </w:r>
    </w:p>
  </w:endnote>
  <w:endnote w:type="continuationSeparator" w:id="0">
    <w:p w:rsidR="00E67A10" w:rsidRDefault="00E6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Default="00743818">
    <w:pPr>
      <w:spacing w:line="240" w:lineRule="exact"/>
    </w:pPr>
  </w:p>
  <w:p w:rsidR="00743818" w:rsidRDefault="00743818">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16</w:t>
    </w:r>
    <w:r>
      <w:rPr>
        <w:rFonts w:ascii="Arial" w:hAnsi="Arial" w:cs="Arial"/>
      </w:rPr>
      <w:fldChar w:fldCharType="end"/>
    </w:r>
  </w:p>
  <w:p w:rsidR="00743818" w:rsidRDefault="00743818">
    <w:pPr>
      <w:tabs>
        <w:tab w:val="center" w:pos="4680"/>
        <w:tab w:val="right" w:pos="9360"/>
      </w:tabs>
      <w:rPr>
        <w:rFonts w:ascii="Shruti" w:hAnsi="Shruti" w:cs="Shruti"/>
      </w:rPr>
    </w:pPr>
    <w:r>
      <w:rPr>
        <w:rFonts w:ascii="Shruti" w:hAnsi="Shruti" w:cs="Shruti"/>
      </w:rPr>
      <w:t>88055</w:t>
    </w:r>
    <w:r>
      <w:rPr>
        <w:rFonts w:ascii="Shruti" w:hAnsi="Shruti" w:cs="Shruti"/>
      </w:rPr>
      <w:tab/>
      <w:t xml:space="preserve">- </w:t>
    </w:r>
    <w:r>
      <w:rPr>
        <w:rFonts w:ascii="Shruti" w:hAnsi="Shruti" w:cs="Shruti"/>
      </w:rPr>
      <w:fldChar w:fldCharType="begin"/>
    </w:r>
    <w:r>
      <w:rPr>
        <w:rFonts w:ascii="Shruti" w:hAnsi="Shruti" w:cs="Shruti"/>
      </w:rPr>
      <w:instrText xml:space="preserve">PAGE </w:instrText>
    </w:r>
    <w:r>
      <w:rPr>
        <w:rFonts w:ascii="Shruti" w:hAnsi="Shruti" w:cs="Shruti"/>
      </w:rPr>
      <w:fldChar w:fldCharType="separate"/>
    </w:r>
    <w:r>
      <w:rPr>
        <w:rFonts w:ascii="Shruti" w:hAnsi="Shruti" w:cs="Shruti"/>
        <w:noProof/>
      </w:rPr>
      <w:t>16</w:t>
    </w:r>
    <w:r>
      <w:rPr>
        <w:rFonts w:ascii="Shruti" w:hAnsi="Shruti" w:cs="Shruti"/>
      </w:rPr>
      <w:fldChar w:fldCharType="end"/>
    </w:r>
    <w:r>
      <w:rPr>
        <w:rFonts w:ascii="Shruti" w:hAnsi="Shruti" w:cs="Shruti"/>
      </w:rPr>
      <w:t xml:space="preserve"> -</w:t>
    </w:r>
    <w:r>
      <w:rPr>
        <w:rFonts w:ascii="Shruti" w:hAnsi="Shruti" w:cs="Shruti"/>
      </w:rPr>
      <w:tab/>
      <w:t>Issue Date:  01/14/91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Pr="008175FA" w:rsidRDefault="00743818" w:rsidP="009041C1">
    <w:pPr>
      <w:tabs>
        <w:tab w:val="center" w:pos="4680"/>
        <w:tab w:val="right" w:pos="9360"/>
      </w:tabs>
      <w:spacing w:line="240" w:lineRule="exact"/>
      <w:rPr>
        <w:rFonts w:ascii="Arial" w:hAnsi="Arial" w:cs="Arial"/>
        <w:sz w:val="22"/>
        <w:szCs w:val="22"/>
      </w:rPr>
    </w:pPr>
    <w:r w:rsidRPr="00EB7C04">
      <w:rPr>
        <w:rFonts w:ascii="Arial" w:hAnsi="Arial" w:cs="Arial"/>
        <w:sz w:val="22"/>
        <w:szCs w:val="22"/>
      </w:rPr>
      <w:t>Issue Date:  01/23/14</w:t>
    </w:r>
    <w:r w:rsidRPr="008175FA">
      <w:rPr>
        <w:rFonts w:ascii="Arial" w:hAnsi="Arial" w:cs="Arial"/>
        <w:sz w:val="22"/>
        <w:szCs w:val="22"/>
      </w:rPr>
      <w:tab/>
    </w:r>
    <w:r w:rsidRPr="008175FA">
      <w:rPr>
        <w:rStyle w:val="PageNumber"/>
        <w:rFonts w:ascii="Arial" w:hAnsi="Arial" w:cs="Arial"/>
        <w:sz w:val="22"/>
        <w:szCs w:val="22"/>
      </w:rPr>
      <w:fldChar w:fldCharType="begin"/>
    </w:r>
    <w:r w:rsidRPr="008175FA">
      <w:rPr>
        <w:rStyle w:val="PageNumber"/>
        <w:rFonts w:ascii="Arial" w:hAnsi="Arial" w:cs="Arial"/>
        <w:sz w:val="22"/>
        <w:szCs w:val="22"/>
      </w:rPr>
      <w:instrText xml:space="preserve"> PAGE </w:instrText>
    </w:r>
    <w:r w:rsidRPr="008175FA">
      <w:rPr>
        <w:rStyle w:val="PageNumber"/>
        <w:rFonts w:ascii="Arial" w:hAnsi="Arial" w:cs="Arial"/>
        <w:sz w:val="22"/>
        <w:szCs w:val="22"/>
      </w:rPr>
      <w:fldChar w:fldCharType="separate"/>
    </w:r>
    <w:r w:rsidR="00CB33D2">
      <w:rPr>
        <w:rStyle w:val="PageNumber"/>
        <w:rFonts w:ascii="Arial" w:hAnsi="Arial" w:cs="Arial"/>
        <w:noProof/>
        <w:sz w:val="22"/>
        <w:szCs w:val="22"/>
      </w:rPr>
      <w:t>14</w:t>
    </w:r>
    <w:r w:rsidRPr="008175FA">
      <w:rPr>
        <w:rStyle w:val="PageNumber"/>
        <w:rFonts w:ascii="Arial" w:hAnsi="Arial" w:cs="Arial"/>
        <w:sz w:val="22"/>
        <w:szCs w:val="22"/>
      </w:rPr>
      <w:fldChar w:fldCharType="end"/>
    </w:r>
    <w:r w:rsidRPr="008175FA">
      <w:rPr>
        <w:rFonts w:ascii="Arial" w:hAnsi="Arial" w:cs="Arial"/>
        <w:sz w:val="22"/>
        <w:szCs w:val="22"/>
      </w:rPr>
      <w:tab/>
      <w:t>88055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146151847"/>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21</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Default="00743818">
    <w:pPr>
      <w:spacing w:line="229" w:lineRule="exact"/>
    </w:pPr>
  </w:p>
  <w:p w:rsidR="00743818" w:rsidRDefault="00743818">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ind w:left="5760" w:hanging="5760"/>
      <w:rPr>
        <w:rFonts w:ascii="Shruti" w:hAnsi="Shruti" w:cs="Shruti"/>
      </w:rPr>
    </w:pPr>
    <w:r>
      <w:rPr>
        <w:rFonts w:ascii="Shruti" w:hAnsi="Shruti" w:cs="Shruti"/>
      </w:rPr>
      <w:t>Issue Date: 08/19/08</w:t>
    </w:r>
    <w:r>
      <w:rPr>
        <w:rFonts w:ascii="Shruti" w:hAnsi="Shruti" w:cs="Shruti"/>
      </w:rPr>
      <w:tab/>
    </w:r>
    <w:r>
      <w:rPr>
        <w:rFonts w:ascii="Shruti" w:hAnsi="Shruti" w:cs="Shruti"/>
      </w:rPr>
      <w:tab/>
    </w:r>
    <w:r>
      <w:rPr>
        <w:rFonts w:ascii="Shruti" w:hAnsi="Shruti" w:cs="Shruti"/>
      </w:rPr>
      <w:tab/>
    </w:r>
    <w:r>
      <w:rPr>
        <w:rFonts w:ascii="Shruti" w:hAnsi="Shruti" w:cs="Shruti"/>
      </w:rPr>
      <w:tab/>
    </w:r>
    <w:r>
      <w:rPr>
        <w:rFonts w:ascii="Shruti" w:hAnsi="Shruti" w:cs="Shruti"/>
      </w:rPr>
      <w:tab/>
      <w:t>A-1</w:t>
    </w:r>
    <w:r>
      <w:rPr>
        <w:rFonts w:ascii="Shruti" w:hAnsi="Shruti" w:cs="Shruti"/>
      </w:rPr>
      <w:tab/>
      <w:t xml:space="preserve">88055, </w:t>
    </w:r>
    <w:proofErr w:type="spellStart"/>
    <w:r>
      <w:rPr>
        <w:rFonts w:ascii="Shruti" w:hAnsi="Shruti" w:cs="Shruti"/>
      </w:rPr>
      <w:t>Att</w:t>
    </w:r>
    <w:proofErr w:type="spellEnd"/>
    <w:r>
      <w:rPr>
        <w:rFonts w:ascii="Shruti" w:hAnsi="Shruti" w:cs="Shruti"/>
      </w:rPr>
      <w:t xml:space="preserve"> 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Pr="00EB7C04" w:rsidRDefault="00743818" w:rsidP="00426DE6">
    <w:pPr>
      <w:tabs>
        <w:tab w:val="left" w:pos="-1440"/>
        <w:tab w:val="left" w:pos="-720"/>
        <w:tab w:val="right" w:pos="6610"/>
        <w:tab w:val="right" w:pos="12960"/>
      </w:tabs>
      <w:ind w:left="6480" w:hanging="6480"/>
      <w:rPr>
        <w:rFonts w:ascii="Arial" w:hAnsi="Arial" w:cs="Arial"/>
        <w:sz w:val="22"/>
        <w:szCs w:val="22"/>
      </w:rPr>
    </w:pPr>
    <w:r w:rsidRPr="00EB7C04">
      <w:rPr>
        <w:rFonts w:ascii="Arial" w:hAnsi="Arial" w:cs="Arial"/>
        <w:sz w:val="22"/>
        <w:szCs w:val="22"/>
      </w:rPr>
      <w:t xml:space="preserve">Issue Date: </w:t>
    </w:r>
    <w:r w:rsidR="00EB7C04" w:rsidRPr="00EB7C04">
      <w:rPr>
        <w:rFonts w:ascii="Arial" w:hAnsi="Arial" w:cs="Arial"/>
        <w:sz w:val="22"/>
        <w:szCs w:val="22"/>
      </w:rPr>
      <w:t xml:space="preserve"> 01/23/14</w:t>
    </w:r>
    <w:r w:rsidRPr="00EB7C04">
      <w:rPr>
        <w:rFonts w:ascii="Arial" w:hAnsi="Arial" w:cs="Arial"/>
        <w:sz w:val="22"/>
        <w:szCs w:val="22"/>
      </w:rPr>
      <w:tab/>
      <w:t>Att1-</w:t>
    </w:r>
    <w:r w:rsidRPr="00EB7C04">
      <w:rPr>
        <w:rStyle w:val="PageNumber"/>
        <w:rFonts w:ascii="Arial" w:hAnsi="Arial" w:cs="Arial"/>
        <w:sz w:val="22"/>
        <w:szCs w:val="22"/>
      </w:rPr>
      <w:fldChar w:fldCharType="begin"/>
    </w:r>
    <w:r w:rsidRPr="00EB7C04">
      <w:rPr>
        <w:rStyle w:val="PageNumber"/>
        <w:rFonts w:ascii="Arial" w:hAnsi="Arial" w:cs="Arial"/>
        <w:sz w:val="22"/>
        <w:szCs w:val="22"/>
      </w:rPr>
      <w:instrText xml:space="preserve"> PAGE </w:instrText>
    </w:r>
    <w:r w:rsidRPr="00EB7C04">
      <w:rPr>
        <w:rStyle w:val="PageNumber"/>
        <w:rFonts w:ascii="Arial" w:hAnsi="Arial" w:cs="Arial"/>
        <w:sz w:val="22"/>
        <w:szCs w:val="22"/>
      </w:rPr>
      <w:fldChar w:fldCharType="separate"/>
    </w:r>
    <w:r w:rsidR="00CB33D2">
      <w:rPr>
        <w:rStyle w:val="PageNumber"/>
        <w:rFonts w:ascii="Arial" w:hAnsi="Arial" w:cs="Arial"/>
        <w:noProof/>
        <w:sz w:val="22"/>
        <w:szCs w:val="22"/>
      </w:rPr>
      <w:t>1</w:t>
    </w:r>
    <w:r w:rsidRPr="00EB7C04">
      <w:rPr>
        <w:rStyle w:val="PageNumber"/>
        <w:rFonts w:ascii="Arial" w:hAnsi="Arial" w:cs="Arial"/>
        <w:sz w:val="22"/>
        <w:szCs w:val="22"/>
      </w:rPr>
      <w:fldChar w:fldCharType="end"/>
    </w:r>
    <w:r w:rsidRPr="00EB7C04">
      <w:rPr>
        <w:rStyle w:val="PageNumber"/>
        <w:rFonts w:ascii="Arial" w:hAnsi="Arial" w:cs="Arial"/>
        <w:sz w:val="22"/>
        <w:szCs w:val="22"/>
      </w:rPr>
      <w:tab/>
    </w:r>
    <w:r w:rsidRPr="00EB7C04">
      <w:rPr>
        <w:rFonts w:ascii="Arial" w:hAnsi="Arial" w:cs="Arial"/>
        <w:sz w:val="22"/>
        <w:szCs w:val="22"/>
      </w:rPr>
      <w:t>88055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Pr="008175FA" w:rsidRDefault="00743818" w:rsidP="009041C1">
    <w:pPr>
      <w:tabs>
        <w:tab w:val="center" w:pos="4680"/>
        <w:tab w:val="right" w:pos="9360"/>
      </w:tabs>
      <w:spacing w:line="240" w:lineRule="exact"/>
      <w:rPr>
        <w:rFonts w:ascii="Arial" w:hAnsi="Arial" w:cs="Arial"/>
        <w:sz w:val="22"/>
        <w:szCs w:val="22"/>
      </w:rPr>
    </w:pPr>
    <w:r w:rsidRPr="008175FA">
      <w:rPr>
        <w:rFonts w:ascii="Arial" w:hAnsi="Arial" w:cs="Arial"/>
        <w:color w:val="FF0000"/>
        <w:sz w:val="22"/>
        <w:szCs w:val="22"/>
      </w:rPr>
      <w:t>Issue Date: XX/XX/XX</w:t>
    </w:r>
    <w:r w:rsidRPr="008175FA">
      <w:rPr>
        <w:rFonts w:ascii="Arial" w:hAnsi="Arial" w:cs="Arial"/>
        <w:sz w:val="22"/>
        <w:szCs w:val="22"/>
      </w:rPr>
      <w:tab/>
    </w:r>
    <w:r w:rsidRPr="008175FA">
      <w:rPr>
        <w:rStyle w:val="PageNumber"/>
        <w:rFonts w:ascii="Arial" w:hAnsi="Arial" w:cs="Arial"/>
        <w:sz w:val="22"/>
        <w:szCs w:val="22"/>
      </w:rPr>
      <w:fldChar w:fldCharType="begin"/>
    </w:r>
    <w:r w:rsidRPr="008175FA">
      <w:rPr>
        <w:rStyle w:val="PageNumber"/>
        <w:rFonts w:ascii="Arial" w:hAnsi="Arial" w:cs="Arial"/>
        <w:sz w:val="22"/>
        <w:szCs w:val="22"/>
      </w:rPr>
      <w:instrText xml:space="preserve"> PAGE </w:instrText>
    </w:r>
    <w:r w:rsidRPr="008175FA">
      <w:rPr>
        <w:rStyle w:val="PageNumber"/>
        <w:rFonts w:ascii="Arial" w:hAnsi="Arial" w:cs="Arial"/>
        <w:sz w:val="22"/>
        <w:szCs w:val="22"/>
      </w:rPr>
      <w:fldChar w:fldCharType="separate"/>
    </w:r>
    <w:r>
      <w:rPr>
        <w:rStyle w:val="PageNumber"/>
        <w:rFonts w:ascii="Arial" w:hAnsi="Arial" w:cs="Arial"/>
        <w:noProof/>
        <w:sz w:val="22"/>
        <w:szCs w:val="22"/>
      </w:rPr>
      <w:t>1</w:t>
    </w:r>
    <w:r w:rsidRPr="008175FA">
      <w:rPr>
        <w:rStyle w:val="PageNumber"/>
        <w:rFonts w:ascii="Arial" w:hAnsi="Arial" w:cs="Arial"/>
        <w:sz w:val="22"/>
        <w:szCs w:val="22"/>
      </w:rPr>
      <w:fldChar w:fldCharType="end"/>
    </w:r>
    <w:r w:rsidRPr="008175FA">
      <w:rPr>
        <w:rFonts w:ascii="Arial" w:hAnsi="Arial" w:cs="Arial"/>
        <w:sz w:val="22"/>
        <w:szCs w:val="22"/>
      </w:rPr>
      <w:tab/>
      <w:t>88055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18" w:rsidRPr="008175FA" w:rsidRDefault="00743818" w:rsidP="009041C1">
    <w:pPr>
      <w:tabs>
        <w:tab w:val="center" w:pos="4680"/>
        <w:tab w:val="right" w:pos="9360"/>
      </w:tabs>
      <w:spacing w:line="240" w:lineRule="exact"/>
      <w:rPr>
        <w:rFonts w:ascii="Arial" w:hAnsi="Arial" w:cs="Arial"/>
        <w:sz w:val="22"/>
        <w:szCs w:val="22"/>
      </w:rPr>
    </w:pPr>
    <w:r w:rsidRPr="008175FA">
      <w:rPr>
        <w:rFonts w:ascii="Arial" w:hAnsi="Arial" w:cs="Arial"/>
        <w:color w:val="FF0000"/>
        <w:sz w:val="22"/>
        <w:szCs w:val="22"/>
      </w:rPr>
      <w:t xml:space="preserve">Issue Date: </w:t>
    </w:r>
    <w:r>
      <w:rPr>
        <w:rFonts w:ascii="Arial" w:hAnsi="Arial" w:cs="Arial"/>
        <w:color w:val="FF0000"/>
        <w:sz w:val="22"/>
        <w:szCs w:val="22"/>
      </w:rPr>
      <w:t xml:space="preserve"> 01/23/14</w:t>
    </w:r>
    <w:r w:rsidRPr="008175FA">
      <w:rPr>
        <w:rFonts w:ascii="Arial" w:hAnsi="Arial" w:cs="Arial"/>
        <w:sz w:val="22"/>
        <w:szCs w:val="22"/>
      </w:rPr>
      <w:tab/>
    </w:r>
    <w:r w:rsidRPr="008175FA">
      <w:rPr>
        <w:rStyle w:val="PageNumber"/>
        <w:rFonts w:ascii="Arial" w:hAnsi="Arial" w:cs="Arial"/>
        <w:sz w:val="22"/>
        <w:szCs w:val="22"/>
      </w:rPr>
      <w:fldChar w:fldCharType="begin"/>
    </w:r>
    <w:r w:rsidRPr="008175FA">
      <w:rPr>
        <w:rStyle w:val="PageNumber"/>
        <w:rFonts w:ascii="Arial" w:hAnsi="Arial" w:cs="Arial"/>
        <w:sz w:val="22"/>
        <w:szCs w:val="22"/>
      </w:rPr>
      <w:instrText xml:space="preserve"> PAGE </w:instrText>
    </w:r>
    <w:r w:rsidRPr="008175FA">
      <w:rPr>
        <w:rStyle w:val="PageNumber"/>
        <w:rFonts w:ascii="Arial" w:hAnsi="Arial" w:cs="Arial"/>
        <w:sz w:val="22"/>
        <w:szCs w:val="22"/>
      </w:rPr>
      <w:fldChar w:fldCharType="separate"/>
    </w:r>
    <w:r>
      <w:rPr>
        <w:rStyle w:val="PageNumber"/>
        <w:rFonts w:ascii="Arial" w:hAnsi="Arial" w:cs="Arial"/>
        <w:noProof/>
        <w:sz w:val="22"/>
        <w:szCs w:val="22"/>
      </w:rPr>
      <w:t>7</w:t>
    </w:r>
    <w:r w:rsidRPr="008175FA">
      <w:rPr>
        <w:rStyle w:val="PageNumber"/>
        <w:rFonts w:ascii="Arial" w:hAnsi="Arial" w:cs="Arial"/>
        <w:sz w:val="22"/>
        <w:szCs w:val="22"/>
      </w:rPr>
      <w:fldChar w:fldCharType="end"/>
    </w:r>
    <w:r w:rsidRPr="008175FA">
      <w:rPr>
        <w:rFonts w:ascii="Arial" w:hAnsi="Arial" w:cs="Arial"/>
        <w:sz w:val="22"/>
        <w:szCs w:val="22"/>
      </w:rPr>
      <w:tab/>
      <w:t>88055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71722351"/>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1</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02431996"/>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2</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759285515"/>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3</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06401168"/>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4</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085721050"/>
      <w:docPartObj>
        <w:docPartGallery w:val="Page Numbers (Bottom of Page)"/>
        <w:docPartUnique/>
      </w:docPartObj>
    </w:sdtPr>
    <w:sdtEndPr>
      <w:rPr>
        <w:noProof/>
      </w:rPr>
    </w:sdtEndPr>
    <w:sdtContent>
      <w:p w:rsidR="00743818" w:rsidRPr="00743818" w:rsidRDefault="00743818" w:rsidP="00743818">
        <w:pPr>
          <w:pStyle w:val="Footer"/>
          <w:tabs>
            <w:tab w:val="clear" w:pos="4320"/>
            <w:tab w:val="clear" w:pos="8640"/>
            <w:tab w:val="center" w:pos="4680"/>
            <w:tab w:val="right" w:pos="9360"/>
          </w:tabs>
          <w:rPr>
            <w:rFonts w:ascii="Arial" w:hAnsi="Arial" w:cs="Arial"/>
            <w:sz w:val="22"/>
            <w:szCs w:val="22"/>
          </w:rPr>
        </w:pPr>
        <w:r w:rsidRPr="00743818">
          <w:rPr>
            <w:rFonts w:ascii="Arial" w:hAnsi="Arial" w:cs="Arial"/>
            <w:sz w:val="22"/>
            <w:szCs w:val="22"/>
          </w:rPr>
          <w:t>Issue Date:  01/23/14</w:t>
        </w:r>
        <w:r>
          <w:rPr>
            <w:rFonts w:ascii="Arial" w:hAnsi="Arial" w:cs="Arial"/>
            <w:sz w:val="22"/>
            <w:szCs w:val="22"/>
          </w:rPr>
          <w:tab/>
        </w:r>
        <w:r w:rsidRPr="00743818">
          <w:rPr>
            <w:rFonts w:ascii="Arial" w:hAnsi="Arial" w:cs="Arial"/>
            <w:sz w:val="22"/>
            <w:szCs w:val="22"/>
          </w:rPr>
          <w:fldChar w:fldCharType="begin"/>
        </w:r>
        <w:r w:rsidRPr="00743818">
          <w:rPr>
            <w:rFonts w:ascii="Arial" w:hAnsi="Arial" w:cs="Arial"/>
            <w:sz w:val="22"/>
            <w:szCs w:val="22"/>
          </w:rPr>
          <w:instrText xml:space="preserve"> PAGE   \* MERGEFORMAT </w:instrText>
        </w:r>
        <w:r w:rsidRPr="00743818">
          <w:rPr>
            <w:rFonts w:ascii="Arial" w:hAnsi="Arial" w:cs="Arial"/>
            <w:sz w:val="22"/>
            <w:szCs w:val="22"/>
          </w:rPr>
          <w:fldChar w:fldCharType="separate"/>
        </w:r>
        <w:r w:rsidR="00CB33D2">
          <w:rPr>
            <w:rFonts w:ascii="Arial" w:hAnsi="Arial" w:cs="Arial"/>
            <w:noProof/>
            <w:sz w:val="22"/>
            <w:szCs w:val="22"/>
          </w:rPr>
          <w:t>5</w:t>
        </w:r>
        <w:r w:rsidRPr="00743818">
          <w:rPr>
            <w:rFonts w:ascii="Arial" w:hAnsi="Arial" w:cs="Arial"/>
            <w:noProof/>
            <w:sz w:val="22"/>
            <w:szCs w:val="22"/>
          </w:rPr>
          <w:fldChar w:fldCharType="end"/>
        </w:r>
        <w:r>
          <w:rPr>
            <w:rFonts w:ascii="Arial" w:hAnsi="Arial" w:cs="Arial"/>
            <w:noProof/>
            <w:sz w:val="22"/>
            <w:szCs w:val="22"/>
          </w:rPr>
          <w:tab/>
          <w:t>88055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10" w:rsidRDefault="00E67A10">
      <w:r>
        <w:separator/>
      </w:r>
    </w:p>
  </w:footnote>
  <w:footnote w:type="continuationSeparator" w:id="0">
    <w:p w:rsidR="00E67A10" w:rsidRDefault="00E67A10">
      <w:r>
        <w:continuationSeparator/>
      </w:r>
    </w:p>
  </w:footnote>
  <w:footnote w:id="1">
    <w:p w:rsidR="00743818" w:rsidRPr="003D1136" w:rsidRDefault="00743818" w:rsidP="00D76C55">
      <w:pPr>
        <w:spacing w:after="240"/>
        <w:ind w:left="5"/>
        <w:rPr>
          <w:rStyle w:val="FootnoteReference"/>
          <w:rFonts w:ascii="Arial" w:hAnsi="Arial" w:cs="Shruti"/>
          <w:sz w:val="20"/>
          <w:szCs w:val="20"/>
        </w:rPr>
      </w:pPr>
      <w:r w:rsidRPr="00E03DAA">
        <w:rPr>
          <w:rStyle w:val="FootnoteReference"/>
          <w:rFonts w:ascii="Arial" w:hAnsi="Arial" w:cs="Arial"/>
          <w:vertAlign w:val="superscript"/>
        </w:rPr>
        <w:footnoteRef/>
      </w:r>
      <w:r w:rsidRPr="00E03DAA">
        <w:rPr>
          <w:rFonts w:ascii="Shruti" w:hAnsi="Shruti" w:cs="Shruti"/>
          <w:vertAlign w:val="superscript"/>
        </w:rPr>
        <w:t xml:space="preserve"> </w:t>
      </w:r>
      <w:r w:rsidRPr="003D1136">
        <w:rPr>
          <w:rFonts w:ascii="Arial" w:hAnsi="Arial"/>
          <w:sz w:val="22"/>
        </w:rPr>
        <w:t>This inspection will be performed by resident inspectors at sites with resident inspectors, otherwise by regional inspectors</w:t>
      </w:r>
      <w:r w:rsidRPr="003D1136">
        <w:rPr>
          <w:rStyle w:val="FootnoteReference"/>
          <w:rFonts w:ascii="Arial" w:hAnsi="Arial" w:cs="Shruti"/>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5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B"/>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1">
    <w:nsid w:val="0E9D44CA"/>
    <w:multiLevelType w:val="hybridMultilevel"/>
    <w:tmpl w:val="CC903800"/>
    <w:lvl w:ilvl="0" w:tplc="9BCA2E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26B3FAE"/>
    <w:multiLevelType w:val="multilevel"/>
    <w:tmpl w:val="56B83BCC"/>
    <w:lvl w:ilvl="0">
      <w:start w:val="1"/>
      <w:numFmt w:val="decimalZero"/>
      <w:lvlText w:val="%1"/>
      <w:lvlJc w:val="left"/>
      <w:pPr>
        <w:ind w:left="810" w:hanging="810"/>
      </w:pPr>
      <w:rPr>
        <w:rFonts w:hint="default"/>
      </w:rPr>
    </w:lvl>
    <w:lvl w:ilvl="1">
      <w:start w:val="1"/>
      <w:numFmt w:val="decimalZero"/>
      <w:lvlText w:val="%1.%2"/>
      <w:lvlJc w:val="left"/>
      <w:pPr>
        <w:ind w:left="144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3920A0A"/>
    <w:multiLevelType w:val="hybridMultilevel"/>
    <w:tmpl w:val="0B0052E2"/>
    <w:lvl w:ilvl="0" w:tplc="A66C1C06">
      <w:start w:val="1"/>
      <w:numFmt w:val="lowerLetter"/>
      <w:lvlText w:val="%1."/>
      <w:lvlJc w:val="left"/>
      <w:pPr>
        <w:ind w:left="634" w:hanging="360"/>
      </w:pPr>
      <w:rPr>
        <w:rFonts w:hint="default"/>
      </w:rPr>
    </w:lvl>
    <w:lvl w:ilvl="1" w:tplc="3FCCF208">
      <w:start w:val="1"/>
      <w:numFmt w:val="decimal"/>
      <w:lvlText w:val="%2."/>
      <w:lvlJc w:val="left"/>
      <w:pPr>
        <w:ind w:left="1354" w:hanging="360"/>
      </w:pPr>
      <w:rPr>
        <w:rFonts w:hint="default"/>
      </w:r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nsid w:val="14A82009"/>
    <w:multiLevelType w:val="hybridMultilevel"/>
    <w:tmpl w:val="A54014B2"/>
    <w:lvl w:ilvl="0" w:tplc="A61297A4">
      <w:start w:val="1"/>
      <w:numFmt w:val="lowerLetter"/>
      <w:lvlText w:val="%1."/>
      <w:lvlJc w:val="left"/>
      <w:pPr>
        <w:ind w:left="630" w:hanging="360"/>
      </w:pPr>
      <w:rPr>
        <w:rFonts w:hint="default"/>
      </w:rPr>
    </w:lvl>
    <w:lvl w:ilvl="1" w:tplc="42BC8550">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15406FA4"/>
    <w:multiLevelType w:val="hybridMultilevel"/>
    <w:tmpl w:val="BDEEF89A"/>
    <w:lvl w:ilvl="0" w:tplc="9BCA2E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B6C28B7"/>
    <w:multiLevelType w:val="hybridMultilevel"/>
    <w:tmpl w:val="468CE22E"/>
    <w:lvl w:ilvl="0" w:tplc="03DE94C6">
      <w:start w:val="1"/>
      <w:numFmt w:val="lowerLetter"/>
      <w:lvlText w:val="%1."/>
      <w:lvlJc w:val="left"/>
      <w:pPr>
        <w:ind w:left="630" w:hanging="360"/>
      </w:pPr>
      <w:rPr>
        <w:rFonts w:hint="default"/>
      </w:rPr>
    </w:lvl>
    <w:lvl w:ilvl="1" w:tplc="95600E82">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1CE82A08"/>
    <w:multiLevelType w:val="hybridMultilevel"/>
    <w:tmpl w:val="78A86422"/>
    <w:lvl w:ilvl="0" w:tplc="9BCA2EE2">
      <w:start w:val="1"/>
      <w:numFmt w:val="lowerLetter"/>
      <w:lvlText w:val="(%1)"/>
      <w:lvlJc w:val="left"/>
      <w:pPr>
        <w:ind w:left="1800" w:hanging="360"/>
      </w:pPr>
      <w:rPr>
        <w:rFonts w:hint="default"/>
      </w:rPr>
    </w:lvl>
    <w:lvl w:ilvl="1" w:tplc="0902057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DA42774"/>
    <w:multiLevelType w:val="hybridMultilevel"/>
    <w:tmpl w:val="D450B9C0"/>
    <w:lvl w:ilvl="0" w:tplc="9BCA2E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12C2EB2"/>
    <w:multiLevelType w:val="hybridMultilevel"/>
    <w:tmpl w:val="B322ACB2"/>
    <w:lvl w:ilvl="0" w:tplc="765633C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0">
    <w:nsid w:val="313163EB"/>
    <w:multiLevelType w:val="hybridMultilevel"/>
    <w:tmpl w:val="496AD1D0"/>
    <w:lvl w:ilvl="0" w:tplc="A61297A4">
      <w:start w:val="1"/>
      <w:numFmt w:val="lowerLetter"/>
      <w:lvlText w:val="%1."/>
      <w:lvlJc w:val="left"/>
      <w:pPr>
        <w:ind w:left="630" w:hanging="360"/>
      </w:pPr>
      <w:rPr>
        <w:rFonts w:hint="default"/>
      </w:rPr>
    </w:lvl>
    <w:lvl w:ilvl="1" w:tplc="903010C4">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48469F8"/>
    <w:multiLevelType w:val="hybridMultilevel"/>
    <w:tmpl w:val="2D1CE0FA"/>
    <w:lvl w:ilvl="0" w:tplc="A61297A4">
      <w:start w:val="1"/>
      <w:numFmt w:val="lowerLetter"/>
      <w:lvlText w:val="%1."/>
      <w:lvlJc w:val="left"/>
      <w:pPr>
        <w:ind w:left="630" w:hanging="360"/>
      </w:pPr>
      <w:rPr>
        <w:rFonts w:hint="default"/>
      </w:rPr>
    </w:lvl>
    <w:lvl w:ilvl="1" w:tplc="906E66FA">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361D479D"/>
    <w:multiLevelType w:val="hybridMultilevel"/>
    <w:tmpl w:val="3424CE16"/>
    <w:lvl w:ilvl="0" w:tplc="9BCA2E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9801C64"/>
    <w:multiLevelType w:val="hybridMultilevel"/>
    <w:tmpl w:val="21F878EA"/>
    <w:lvl w:ilvl="0" w:tplc="03DE94C6">
      <w:start w:val="1"/>
      <w:numFmt w:val="lowerLetter"/>
      <w:lvlText w:val="%1."/>
      <w:lvlJc w:val="left"/>
      <w:pPr>
        <w:ind w:left="630" w:hanging="360"/>
      </w:pPr>
      <w:rPr>
        <w:rFonts w:hint="default"/>
      </w:rPr>
    </w:lvl>
    <w:lvl w:ilvl="1" w:tplc="32C04488">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nsid w:val="448864F6"/>
    <w:multiLevelType w:val="hybridMultilevel"/>
    <w:tmpl w:val="D6C616E0"/>
    <w:lvl w:ilvl="0" w:tplc="A61297A4">
      <w:start w:val="1"/>
      <w:numFmt w:val="lowerLetter"/>
      <w:lvlText w:val="%1."/>
      <w:lvlJc w:val="left"/>
      <w:pPr>
        <w:ind w:left="630" w:hanging="360"/>
      </w:pPr>
      <w:rPr>
        <w:rFonts w:hint="default"/>
      </w:rPr>
    </w:lvl>
    <w:lvl w:ilvl="1" w:tplc="905480EE">
      <w:start w:val="1"/>
      <w:numFmt w:val="decimal"/>
      <w:lvlText w:val="%2."/>
      <w:lvlJc w:val="left"/>
      <w:pPr>
        <w:ind w:left="1620" w:hanging="630"/>
      </w:pPr>
      <w:rPr>
        <w:rFonts w:hint="default"/>
      </w:rPr>
    </w:lvl>
    <w:lvl w:ilvl="2" w:tplc="6A362E52">
      <w:start w:val="1"/>
      <w:numFmt w:val="lowerLetter"/>
      <w:lvlText w:val="(%3)"/>
      <w:lvlJc w:val="left"/>
      <w:pPr>
        <w:ind w:left="2250" w:hanging="360"/>
      </w:pPr>
      <w:rPr>
        <w:rFonts w:hint="default"/>
      </w:rPr>
    </w:lvl>
    <w:lvl w:ilvl="3" w:tplc="04AC8B7E">
      <w:start w:val="1"/>
      <w:numFmt w:val="decimal"/>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485230ED"/>
    <w:multiLevelType w:val="hybridMultilevel"/>
    <w:tmpl w:val="C07A8A4A"/>
    <w:lvl w:ilvl="0" w:tplc="03DE94C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487150E3"/>
    <w:multiLevelType w:val="hybridMultilevel"/>
    <w:tmpl w:val="A63CD98A"/>
    <w:lvl w:ilvl="0" w:tplc="D1D8C10C">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nsid w:val="702E58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
    <w:lvlOverride w:ilvl="0">
      <w:lvl w:ilvl="0">
        <w:start w:val="1"/>
        <w:numFmt w:val="decimal"/>
        <w:lvlText w:val="%1."/>
        <w:lvlJc w:val="left"/>
      </w:lvl>
    </w:lvlOverride>
    <w:lvlOverride w:ilvl="1">
      <w:lvl w:ilvl="1">
        <w:start w:val="1"/>
        <w:numFmt w:val="decimal"/>
        <w:lvlText w:val="%2."/>
        <w:lvlJc w:val="left"/>
      </w:lvl>
    </w:lvlOverride>
    <w:lvlOverride w:ilvl="2">
      <w:lvl w:ilvl="2">
        <w:start w:val="1"/>
        <w:numFmt w:val="decimal"/>
        <w:pStyle w:val="Level3"/>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27"/>
  </w:num>
  <w:num w:numId="3">
    <w:abstractNumId w:val="12"/>
  </w:num>
  <w:num w:numId="4">
    <w:abstractNumId w:val="26"/>
  </w:num>
  <w:num w:numId="5">
    <w:abstractNumId w:val="22"/>
  </w:num>
  <w:num w:numId="6">
    <w:abstractNumId w:val="18"/>
  </w:num>
  <w:num w:numId="7">
    <w:abstractNumId w:val="15"/>
  </w:num>
  <w:num w:numId="8">
    <w:abstractNumId w:val="11"/>
  </w:num>
  <w:num w:numId="9">
    <w:abstractNumId w:val="17"/>
  </w:num>
  <w:num w:numId="10">
    <w:abstractNumId w:val="13"/>
  </w:num>
  <w:num w:numId="11">
    <w:abstractNumId w:val="20"/>
  </w:num>
  <w:num w:numId="12">
    <w:abstractNumId w:val="21"/>
  </w:num>
  <w:num w:numId="13">
    <w:abstractNumId w:val="14"/>
  </w:num>
  <w:num w:numId="14">
    <w:abstractNumId w:val="24"/>
  </w:num>
  <w:num w:numId="15">
    <w:abstractNumId w:val="19"/>
  </w:num>
  <w:num w:numId="16">
    <w:abstractNumId w:val="23"/>
  </w:num>
  <w:num w:numId="17">
    <w:abstractNumId w:val="25"/>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99"/>
    <w:rsid w:val="00012A4F"/>
    <w:rsid w:val="00022378"/>
    <w:rsid w:val="00031225"/>
    <w:rsid w:val="00034480"/>
    <w:rsid w:val="00034941"/>
    <w:rsid w:val="00042409"/>
    <w:rsid w:val="00043709"/>
    <w:rsid w:val="00045811"/>
    <w:rsid w:val="00047E2C"/>
    <w:rsid w:val="00057DEC"/>
    <w:rsid w:val="00067249"/>
    <w:rsid w:val="00074D35"/>
    <w:rsid w:val="00090B0F"/>
    <w:rsid w:val="000A0CF5"/>
    <w:rsid w:val="000B0218"/>
    <w:rsid w:val="000B2B8C"/>
    <w:rsid w:val="000B2C12"/>
    <w:rsid w:val="000D05C4"/>
    <w:rsid w:val="000D23F0"/>
    <w:rsid w:val="000E75B8"/>
    <w:rsid w:val="000F0787"/>
    <w:rsid w:val="000F1165"/>
    <w:rsid w:val="000F7D39"/>
    <w:rsid w:val="001020F0"/>
    <w:rsid w:val="00106C43"/>
    <w:rsid w:val="00115A6F"/>
    <w:rsid w:val="001223F3"/>
    <w:rsid w:val="00123BC2"/>
    <w:rsid w:val="00125A6F"/>
    <w:rsid w:val="001653C6"/>
    <w:rsid w:val="0017032F"/>
    <w:rsid w:val="00175B84"/>
    <w:rsid w:val="00176BF9"/>
    <w:rsid w:val="00177493"/>
    <w:rsid w:val="00177AB6"/>
    <w:rsid w:val="00181225"/>
    <w:rsid w:val="0018244C"/>
    <w:rsid w:val="00191B4E"/>
    <w:rsid w:val="001952CB"/>
    <w:rsid w:val="001A4E7C"/>
    <w:rsid w:val="001B7630"/>
    <w:rsid w:val="001C62C1"/>
    <w:rsid w:val="001D14A0"/>
    <w:rsid w:val="001D18D2"/>
    <w:rsid w:val="001E1383"/>
    <w:rsid w:val="001E1BA9"/>
    <w:rsid w:val="001F00EA"/>
    <w:rsid w:val="001F4928"/>
    <w:rsid w:val="00204FDB"/>
    <w:rsid w:val="00206191"/>
    <w:rsid w:val="00213D0A"/>
    <w:rsid w:val="002243D7"/>
    <w:rsid w:val="002243EB"/>
    <w:rsid w:val="00242A66"/>
    <w:rsid w:val="002460C2"/>
    <w:rsid w:val="0025539D"/>
    <w:rsid w:val="00255869"/>
    <w:rsid w:val="002576F5"/>
    <w:rsid w:val="00257EB3"/>
    <w:rsid w:val="002602FE"/>
    <w:rsid w:val="0026037E"/>
    <w:rsid w:val="002721FB"/>
    <w:rsid w:val="00272AF6"/>
    <w:rsid w:val="00274403"/>
    <w:rsid w:val="0027479C"/>
    <w:rsid w:val="002777C7"/>
    <w:rsid w:val="0028384D"/>
    <w:rsid w:val="00292C88"/>
    <w:rsid w:val="002D39F2"/>
    <w:rsid w:val="002D69F6"/>
    <w:rsid w:val="002E191E"/>
    <w:rsid w:val="002E6977"/>
    <w:rsid w:val="002E6F81"/>
    <w:rsid w:val="002F517B"/>
    <w:rsid w:val="00311910"/>
    <w:rsid w:val="00313A21"/>
    <w:rsid w:val="003166BE"/>
    <w:rsid w:val="00317A96"/>
    <w:rsid w:val="00317ABE"/>
    <w:rsid w:val="00326F0D"/>
    <w:rsid w:val="00331794"/>
    <w:rsid w:val="0033567F"/>
    <w:rsid w:val="00336229"/>
    <w:rsid w:val="003400CC"/>
    <w:rsid w:val="00345C94"/>
    <w:rsid w:val="00345E7F"/>
    <w:rsid w:val="003502EB"/>
    <w:rsid w:val="0035589D"/>
    <w:rsid w:val="003561F9"/>
    <w:rsid w:val="00357DC0"/>
    <w:rsid w:val="00367424"/>
    <w:rsid w:val="00373EC0"/>
    <w:rsid w:val="00374744"/>
    <w:rsid w:val="00376521"/>
    <w:rsid w:val="00377100"/>
    <w:rsid w:val="003833E7"/>
    <w:rsid w:val="00392435"/>
    <w:rsid w:val="003947DC"/>
    <w:rsid w:val="003A27E5"/>
    <w:rsid w:val="003B4E8C"/>
    <w:rsid w:val="003B6200"/>
    <w:rsid w:val="003C17AE"/>
    <w:rsid w:val="003D1136"/>
    <w:rsid w:val="003D1144"/>
    <w:rsid w:val="003D1420"/>
    <w:rsid w:val="003D1C9E"/>
    <w:rsid w:val="003D396F"/>
    <w:rsid w:val="003D5036"/>
    <w:rsid w:val="003D69C1"/>
    <w:rsid w:val="003D7908"/>
    <w:rsid w:val="003E1B1C"/>
    <w:rsid w:val="003E4CBB"/>
    <w:rsid w:val="003F0D37"/>
    <w:rsid w:val="00401680"/>
    <w:rsid w:val="00403AB0"/>
    <w:rsid w:val="00405A50"/>
    <w:rsid w:val="004068FB"/>
    <w:rsid w:val="00407BC2"/>
    <w:rsid w:val="00410543"/>
    <w:rsid w:val="00411491"/>
    <w:rsid w:val="00412791"/>
    <w:rsid w:val="0041501D"/>
    <w:rsid w:val="00415092"/>
    <w:rsid w:val="00425145"/>
    <w:rsid w:val="00426DE6"/>
    <w:rsid w:val="00432E91"/>
    <w:rsid w:val="00433EEA"/>
    <w:rsid w:val="00441249"/>
    <w:rsid w:val="004420F3"/>
    <w:rsid w:val="00453DAF"/>
    <w:rsid w:val="00456346"/>
    <w:rsid w:val="004618CB"/>
    <w:rsid w:val="00463F39"/>
    <w:rsid w:val="00464820"/>
    <w:rsid w:val="004656A7"/>
    <w:rsid w:val="004A25EF"/>
    <w:rsid w:val="004B1BC8"/>
    <w:rsid w:val="004B5728"/>
    <w:rsid w:val="004C256B"/>
    <w:rsid w:val="004C3CE4"/>
    <w:rsid w:val="004C5114"/>
    <w:rsid w:val="004D27B4"/>
    <w:rsid w:val="004D3DE0"/>
    <w:rsid w:val="004E5DF4"/>
    <w:rsid w:val="004E656B"/>
    <w:rsid w:val="004E6FE3"/>
    <w:rsid w:val="004F51FE"/>
    <w:rsid w:val="00507A37"/>
    <w:rsid w:val="00507AE3"/>
    <w:rsid w:val="00514036"/>
    <w:rsid w:val="005141FD"/>
    <w:rsid w:val="00514615"/>
    <w:rsid w:val="00522EB7"/>
    <w:rsid w:val="0052379F"/>
    <w:rsid w:val="00524B51"/>
    <w:rsid w:val="00534404"/>
    <w:rsid w:val="00537C8F"/>
    <w:rsid w:val="005417F5"/>
    <w:rsid w:val="005625FE"/>
    <w:rsid w:val="00565EFB"/>
    <w:rsid w:val="0056637E"/>
    <w:rsid w:val="00577490"/>
    <w:rsid w:val="00581E48"/>
    <w:rsid w:val="0058241B"/>
    <w:rsid w:val="00585425"/>
    <w:rsid w:val="00592590"/>
    <w:rsid w:val="005A63AE"/>
    <w:rsid w:val="005B3882"/>
    <w:rsid w:val="005B3BD5"/>
    <w:rsid w:val="005C30F3"/>
    <w:rsid w:val="005D589D"/>
    <w:rsid w:val="005D5B1E"/>
    <w:rsid w:val="005E711B"/>
    <w:rsid w:val="005F179A"/>
    <w:rsid w:val="005F1877"/>
    <w:rsid w:val="005F1FB4"/>
    <w:rsid w:val="005F3C55"/>
    <w:rsid w:val="005F58BC"/>
    <w:rsid w:val="005F68C5"/>
    <w:rsid w:val="005F75B1"/>
    <w:rsid w:val="005F7705"/>
    <w:rsid w:val="00615EE8"/>
    <w:rsid w:val="00621B89"/>
    <w:rsid w:val="00621EF1"/>
    <w:rsid w:val="00622A12"/>
    <w:rsid w:val="00624EF0"/>
    <w:rsid w:val="00633664"/>
    <w:rsid w:val="00641693"/>
    <w:rsid w:val="006432BA"/>
    <w:rsid w:val="006449CD"/>
    <w:rsid w:val="006530D5"/>
    <w:rsid w:val="0065794B"/>
    <w:rsid w:val="00671AEA"/>
    <w:rsid w:val="0067483A"/>
    <w:rsid w:val="006907F3"/>
    <w:rsid w:val="00691B62"/>
    <w:rsid w:val="006B3340"/>
    <w:rsid w:val="006D188A"/>
    <w:rsid w:val="006F7A1B"/>
    <w:rsid w:val="00700439"/>
    <w:rsid w:val="0070223E"/>
    <w:rsid w:val="00705A23"/>
    <w:rsid w:val="0071095E"/>
    <w:rsid w:val="007119B4"/>
    <w:rsid w:val="007128AD"/>
    <w:rsid w:val="00716156"/>
    <w:rsid w:val="00723269"/>
    <w:rsid w:val="00733957"/>
    <w:rsid w:val="00737036"/>
    <w:rsid w:val="00740DDA"/>
    <w:rsid w:val="00743818"/>
    <w:rsid w:val="00744127"/>
    <w:rsid w:val="007462A5"/>
    <w:rsid w:val="00753F83"/>
    <w:rsid w:val="007604D9"/>
    <w:rsid w:val="007611A2"/>
    <w:rsid w:val="007738A2"/>
    <w:rsid w:val="00785452"/>
    <w:rsid w:val="007858E1"/>
    <w:rsid w:val="00790B63"/>
    <w:rsid w:val="0079722A"/>
    <w:rsid w:val="007A5473"/>
    <w:rsid w:val="007B6D62"/>
    <w:rsid w:val="007C1618"/>
    <w:rsid w:val="007C1728"/>
    <w:rsid w:val="007C7DE8"/>
    <w:rsid w:val="007D4892"/>
    <w:rsid w:val="007D5319"/>
    <w:rsid w:val="007E027A"/>
    <w:rsid w:val="007E1619"/>
    <w:rsid w:val="007E25F7"/>
    <w:rsid w:val="007F2C23"/>
    <w:rsid w:val="008175FA"/>
    <w:rsid w:val="0083011C"/>
    <w:rsid w:val="00831967"/>
    <w:rsid w:val="00836A3A"/>
    <w:rsid w:val="00844D20"/>
    <w:rsid w:val="00862004"/>
    <w:rsid w:val="008717DB"/>
    <w:rsid w:val="00875759"/>
    <w:rsid w:val="00880595"/>
    <w:rsid w:val="0089138E"/>
    <w:rsid w:val="008A21F9"/>
    <w:rsid w:val="008B0D82"/>
    <w:rsid w:val="008C7ECA"/>
    <w:rsid w:val="008D024B"/>
    <w:rsid w:val="008D199E"/>
    <w:rsid w:val="008D2D2A"/>
    <w:rsid w:val="008D630F"/>
    <w:rsid w:val="008E13A4"/>
    <w:rsid w:val="008E525A"/>
    <w:rsid w:val="008F66C3"/>
    <w:rsid w:val="00900484"/>
    <w:rsid w:val="009041C1"/>
    <w:rsid w:val="00904821"/>
    <w:rsid w:val="00917B0D"/>
    <w:rsid w:val="00920D99"/>
    <w:rsid w:val="00921113"/>
    <w:rsid w:val="009253A0"/>
    <w:rsid w:val="00925785"/>
    <w:rsid w:val="0093288B"/>
    <w:rsid w:val="00934FCC"/>
    <w:rsid w:val="0093553E"/>
    <w:rsid w:val="00937036"/>
    <w:rsid w:val="009379BC"/>
    <w:rsid w:val="009466BA"/>
    <w:rsid w:val="00947654"/>
    <w:rsid w:val="00951E52"/>
    <w:rsid w:val="00966E06"/>
    <w:rsid w:val="00973E8B"/>
    <w:rsid w:val="00984BAC"/>
    <w:rsid w:val="009A350F"/>
    <w:rsid w:val="009A5217"/>
    <w:rsid w:val="009A6CFD"/>
    <w:rsid w:val="009C5AF8"/>
    <w:rsid w:val="009D1482"/>
    <w:rsid w:val="009E0632"/>
    <w:rsid w:val="009E0698"/>
    <w:rsid w:val="009F5963"/>
    <w:rsid w:val="00A00BBD"/>
    <w:rsid w:val="00A12E33"/>
    <w:rsid w:val="00A417C0"/>
    <w:rsid w:val="00A4339D"/>
    <w:rsid w:val="00A44A58"/>
    <w:rsid w:val="00A5344C"/>
    <w:rsid w:val="00A56861"/>
    <w:rsid w:val="00A57060"/>
    <w:rsid w:val="00A66FDF"/>
    <w:rsid w:val="00A678AE"/>
    <w:rsid w:val="00A70C8A"/>
    <w:rsid w:val="00A72A43"/>
    <w:rsid w:val="00A81913"/>
    <w:rsid w:val="00A856B8"/>
    <w:rsid w:val="00A87C33"/>
    <w:rsid w:val="00A91F42"/>
    <w:rsid w:val="00A9420C"/>
    <w:rsid w:val="00A94873"/>
    <w:rsid w:val="00A97835"/>
    <w:rsid w:val="00AA12C2"/>
    <w:rsid w:val="00AA630F"/>
    <w:rsid w:val="00AE3952"/>
    <w:rsid w:val="00AF0D66"/>
    <w:rsid w:val="00AF5EF5"/>
    <w:rsid w:val="00B001EF"/>
    <w:rsid w:val="00B11516"/>
    <w:rsid w:val="00B15279"/>
    <w:rsid w:val="00B164D8"/>
    <w:rsid w:val="00B259D0"/>
    <w:rsid w:val="00B30D51"/>
    <w:rsid w:val="00B3473C"/>
    <w:rsid w:val="00B42BE8"/>
    <w:rsid w:val="00B56AD4"/>
    <w:rsid w:val="00B66A41"/>
    <w:rsid w:val="00B66F2C"/>
    <w:rsid w:val="00B71574"/>
    <w:rsid w:val="00B72FF8"/>
    <w:rsid w:val="00B74271"/>
    <w:rsid w:val="00B74B63"/>
    <w:rsid w:val="00B75EEC"/>
    <w:rsid w:val="00B760B5"/>
    <w:rsid w:val="00B906B6"/>
    <w:rsid w:val="00B90EA9"/>
    <w:rsid w:val="00B97ECB"/>
    <w:rsid w:val="00BA05B9"/>
    <w:rsid w:val="00BA707D"/>
    <w:rsid w:val="00BB0E1B"/>
    <w:rsid w:val="00BD3F98"/>
    <w:rsid w:val="00BD6EE3"/>
    <w:rsid w:val="00BD7FDD"/>
    <w:rsid w:val="00BE5942"/>
    <w:rsid w:val="00BF0EEF"/>
    <w:rsid w:val="00BF2C45"/>
    <w:rsid w:val="00BF363E"/>
    <w:rsid w:val="00BF4A49"/>
    <w:rsid w:val="00BF7E87"/>
    <w:rsid w:val="00C0290B"/>
    <w:rsid w:val="00C04218"/>
    <w:rsid w:val="00C052F7"/>
    <w:rsid w:val="00C11EA9"/>
    <w:rsid w:val="00C240BB"/>
    <w:rsid w:val="00C259C6"/>
    <w:rsid w:val="00C44EDA"/>
    <w:rsid w:val="00C5312F"/>
    <w:rsid w:val="00C605BF"/>
    <w:rsid w:val="00C62BD0"/>
    <w:rsid w:val="00C64CFC"/>
    <w:rsid w:val="00C83FC8"/>
    <w:rsid w:val="00CB2C72"/>
    <w:rsid w:val="00CB33D2"/>
    <w:rsid w:val="00CB3A39"/>
    <w:rsid w:val="00CC2A97"/>
    <w:rsid w:val="00CC5D16"/>
    <w:rsid w:val="00CD59F9"/>
    <w:rsid w:val="00CD5D7B"/>
    <w:rsid w:val="00CD647F"/>
    <w:rsid w:val="00CE28A5"/>
    <w:rsid w:val="00CE6FEE"/>
    <w:rsid w:val="00CF1EF6"/>
    <w:rsid w:val="00CF45A2"/>
    <w:rsid w:val="00D0248E"/>
    <w:rsid w:val="00D025D5"/>
    <w:rsid w:val="00D21123"/>
    <w:rsid w:val="00D25160"/>
    <w:rsid w:val="00D2620E"/>
    <w:rsid w:val="00D362B2"/>
    <w:rsid w:val="00D377E4"/>
    <w:rsid w:val="00D46A46"/>
    <w:rsid w:val="00D52020"/>
    <w:rsid w:val="00D563B2"/>
    <w:rsid w:val="00D61204"/>
    <w:rsid w:val="00D65417"/>
    <w:rsid w:val="00D66968"/>
    <w:rsid w:val="00D67F8C"/>
    <w:rsid w:val="00D72968"/>
    <w:rsid w:val="00D76C55"/>
    <w:rsid w:val="00D8768D"/>
    <w:rsid w:val="00D92218"/>
    <w:rsid w:val="00D935AB"/>
    <w:rsid w:val="00DA6C6D"/>
    <w:rsid w:val="00DB0ABC"/>
    <w:rsid w:val="00DB4B24"/>
    <w:rsid w:val="00DD404B"/>
    <w:rsid w:val="00DD4C4E"/>
    <w:rsid w:val="00DE0764"/>
    <w:rsid w:val="00DE3A35"/>
    <w:rsid w:val="00DE4EFB"/>
    <w:rsid w:val="00DF1299"/>
    <w:rsid w:val="00DF5308"/>
    <w:rsid w:val="00DF5534"/>
    <w:rsid w:val="00E0372E"/>
    <w:rsid w:val="00E03DAA"/>
    <w:rsid w:val="00E20DB9"/>
    <w:rsid w:val="00E20E1C"/>
    <w:rsid w:val="00E21D54"/>
    <w:rsid w:val="00E629FF"/>
    <w:rsid w:val="00E64197"/>
    <w:rsid w:val="00E6462F"/>
    <w:rsid w:val="00E676EE"/>
    <w:rsid w:val="00E67A10"/>
    <w:rsid w:val="00E71195"/>
    <w:rsid w:val="00E82C0E"/>
    <w:rsid w:val="00E869C0"/>
    <w:rsid w:val="00E86F67"/>
    <w:rsid w:val="00E873CE"/>
    <w:rsid w:val="00E9241E"/>
    <w:rsid w:val="00EB3E85"/>
    <w:rsid w:val="00EB7C04"/>
    <w:rsid w:val="00EC3A42"/>
    <w:rsid w:val="00EC7CB4"/>
    <w:rsid w:val="00ED6F29"/>
    <w:rsid w:val="00EE0C5E"/>
    <w:rsid w:val="00EE1F4E"/>
    <w:rsid w:val="00EE7C38"/>
    <w:rsid w:val="00EF20BA"/>
    <w:rsid w:val="00F10D95"/>
    <w:rsid w:val="00F11B2E"/>
    <w:rsid w:val="00F24BD4"/>
    <w:rsid w:val="00F315B6"/>
    <w:rsid w:val="00F32447"/>
    <w:rsid w:val="00F33571"/>
    <w:rsid w:val="00F4583B"/>
    <w:rsid w:val="00F52BBB"/>
    <w:rsid w:val="00F6130F"/>
    <w:rsid w:val="00F67C9E"/>
    <w:rsid w:val="00F734D3"/>
    <w:rsid w:val="00F7523B"/>
    <w:rsid w:val="00F80381"/>
    <w:rsid w:val="00F81B2F"/>
    <w:rsid w:val="00F8279C"/>
    <w:rsid w:val="00F83236"/>
    <w:rsid w:val="00F8460A"/>
    <w:rsid w:val="00F96574"/>
    <w:rsid w:val="00FB0605"/>
    <w:rsid w:val="00FC3E90"/>
    <w:rsid w:val="00FC57A1"/>
    <w:rsid w:val="00FC79CA"/>
    <w:rsid w:val="00FD0165"/>
    <w:rsid w:val="00FE7684"/>
    <w:rsid w:val="00FF6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533" w:hanging="533"/>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7F5"/>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17F5"/>
  </w:style>
  <w:style w:type="paragraph" w:customStyle="1" w:styleId="Level3">
    <w:name w:val="Level 3"/>
    <w:basedOn w:val="Normal"/>
    <w:rsid w:val="005417F5"/>
    <w:pPr>
      <w:numPr>
        <w:ilvl w:val="2"/>
        <w:numId w:val="1"/>
      </w:numPr>
      <w:ind w:left="0" w:firstLine="0"/>
      <w:outlineLvl w:val="2"/>
    </w:pPr>
  </w:style>
  <w:style w:type="paragraph" w:styleId="Header">
    <w:name w:val="header"/>
    <w:basedOn w:val="Normal"/>
    <w:rsid w:val="001223F3"/>
    <w:pPr>
      <w:tabs>
        <w:tab w:val="center" w:pos="4320"/>
        <w:tab w:val="right" w:pos="8640"/>
      </w:tabs>
    </w:pPr>
  </w:style>
  <w:style w:type="paragraph" w:styleId="Footer">
    <w:name w:val="footer"/>
    <w:basedOn w:val="Normal"/>
    <w:link w:val="FooterChar"/>
    <w:uiPriority w:val="99"/>
    <w:rsid w:val="001223F3"/>
    <w:pPr>
      <w:tabs>
        <w:tab w:val="center" w:pos="4320"/>
        <w:tab w:val="right" w:pos="8640"/>
      </w:tabs>
    </w:pPr>
  </w:style>
  <w:style w:type="character" w:styleId="PageNumber">
    <w:name w:val="page number"/>
    <w:basedOn w:val="DefaultParagraphFont"/>
    <w:rsid w:val="009041C1"/>
  </w:style>
  <w:style w:type="paragraph" w:styleId="BalloonText">
    <w:name w:val="Balloon Text"/>
    <w:basedOn w:val="Normal"/>
    <w:semiHidden/>
    <w:rsid w:val="00514036"/>
    <w:rPr>
      <w:rFonts w:ascii="Tahoma" w:hAnsi="Tahoma" w:cs="Tahoma"/>
      <w:sz w:val="16"/>
      <w:szCs w:val="16"/>
    </w:rPr>
  </w:style>
  <w:style w:type="paragraph" w:styleId="FootnoteText">
    <w:name w:val="footnote text"/>
    <w:basedOn w:val="Normal"/>
    <w:link w:val="FootnoteTextChar"/>
    <w:rsid w:val="00374744"/>
    <w:rPr>
      <w:sz w:val="20"/>
      <w:szCs w:val="20"/>
    </w:rPr>
  </w:style>
  <w:style w:type="character" w:customStyle="1" w:styleId="FootnoteTextChar">
    <w:name w:val="Footnote Text Char"/>
    <w:basedOn w:val="DefaultParagraphFont"/>
    <w:link w:val="FootnoteText"/>
    <w:rsid w:val="00374744"/>
    <w:rPr>
      <w:rFonts w:ascii="Mona Lisa Recut" w:hAnsi="Mona Lisa Recut"/>
    </w:rPr>
  </w:style>
  <w:style w:type="character" w:styleId="CommentReference">
    <w:name w:val="annotation reference"/>
    <w:basedOn w:val="DefaultParagraphFont"/>
    <w:rsid w:val="00641693"/>
    <w:rPr>
      <w:sz w:val="16"/>
      <w:szCs w:val="16"/>
    </w:rPr>
  </w:style>
  <w:style w:type="paragraph" w:styleId="CommentText">
    <w:name w:val="annotation text"/>
    <w:basedOn w:val="Normal"/>
    <w:link w:val="CommentTextChar"/>
    <w:rsid w:val="00641693"/>
    <w:rPr>
      <w:sz w:val="20"/>
      <w:szCs w:val="20"/>
    </w:rPr>
  </w:style>
  <w:style w:type="character" w:customStyle="1" w:styleId="CommentTextChar">
    <w:name w:val="Comment Text Char"/>
    <w:basedOn w:val="DefaultParagraphFont"/>
    <w:link w:val="CommentText"/>
    <w:rsid w:val="00641693"/>
    <w:rPr>
      <w:rFonts w:ascii="Mona Lisa Recut" w:hAnsi="Mona Lisa Recut"/>
    </w:rPr>
  </w:style>
  <w:style w:type="paragraph" w:styleId="CommentSubject">
    <w:name w:val="annotation subject"/>
    <w:basedOn w:val="CommentText"/>
    <w:next w:val="CommentText"/>
    <w:link w:val="CommentSubjectChar"/>
    <w:rsid w:val="00641693"/>
    <w:rPr>
      <w:b/>
      <w:bCs/>
    </w:rPr>
  </w:style>
  <w:style w:type="character" w:customStyle="1" w:styleId="CommentSubjectChar">
    <w:name w:val="Comment Subject Char"/>
    <w:basedOn w:val="CommentTextChar"/>
    <w:link w:val="CommentSubject"/>
    <w:rsid w:val="00641693"/>
    <w:rPr>
      <w:rFonts w:ascii="Mona Lisa Recut" w:hAnsi="Mona Lisa Recut"/>
      <w:b/>
      <w:bCs/>
    </w:rPr>
  </w:style>
  <w:style w:type="paragraph" w:styleId="ListParagraph">
    <w:name w:val="List Paragraph"/>
    <w:basedOn w:val="Normal"/>
    <w:uiPriority w:val="34"/>
    <w:qFormat/>
    <w:rsid w:val="00DB0ABC"/>
    <w:pPr>
      <w:ind w:left="720"/>
      <w:contextualSpacing/>
    </w:pPr>
  </w:style>
  <w:style w:type="character" w:customStyle="1" w:styleId="FooterChar">
    <w:name w:val="Footer Char"/>
    <w:basedOn w:val="DefaultParagraphFont"/>
    <w:link w:val="Footer"/>
    <w:uiPriority w:val="99"/>
    <w:rsid w:val="00743818"/>
    <w:rPr>
      <w:rFonts w:ascii="Mona Lisa Recut" w:hAnsi="Mona Lisa Recu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533" w:hanging="533"/>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7F5"/>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17F5"/>
  </w:style>
  <w:style w:type="paragraph" w:customStyle="1" w:styleId="Level3">
    <w:name w:val="Level 3"/>
    <w:basedOn w:val="Normal"/>
    <w:rsid w:val="005417F5"/>
    <w:pPr>
      <w:numPr>
        <w:ilvl w:val="2"/>
        <w:numId w:val="1"/>
      </w:numPr>
      <w:ind w:left="0" w:firstLine="0"/>
      <w:outlineLvl w:val="2"/>
    </w:pPr>
  </w:style>
  <w:style w:type="paragraph" w:styleId="Header">
    <w:name w:val="header"/>
    <w:basedOn w:val="Normal"/>
    <w:rsid w:val="001223F3"/>
    <w:pPr>
      <w:tabs>
        <w:tab w:val="center" w:pos="4320"/>
        <w:tab w:val="right" w:pos="8640"/>
      </w:tabs>
    </w:pPr>
  </w:style>
  <w:style w:type="paragraph" w:styleId="Footer">
    <w:name w:val="footer"/>
    <w:basedOn w:val="Normal"/>
    <w:link w:val="FooterChar"/>
    <w:uiPriority w:val="99"/>
    <w:rsid w:val="001223F3"/>
    <w:pPr>
      <w:tabs>
        <w:tab w:val="center" w:pos="4320"/>
        <w:tab w:val="right" w:pos="8640"/>
      </w:tabs>
    </w:pPr>
  </w:style>
  <w:style w:type="character" w:styleId="PageNumber">
    <w:name w:val="page number"/>
    <w:basedOn w:val="DefaultParagraphFont"/>
    <w:rsid w:val="009041C1"/>
  </w:style>
  <w:style w:type="paragraph" w:styleId="BalloonText">
    <w:name w:val="Balloon Text"/>
    <w:basedOn w:val="Normal"/>
    <w:semiHidden/>
    <w:rsid w:val="00514036"/>
    <w:rPr>
      <w:rFonts w:ascii="Tahoma" w:hAnsi="Tahoma" w:cs="Tahoma"/>
      <w:sz w:val="16"/>
      <w:szCs w:val="16"/>
    </w:rPr>
  </w:style>
  <w:style w:type="paragraph" w:styleId="FootnoteText">
    <w:name w:val="footnote text"/>
    <w:basedOn w:val="Normal"/>
    <w:link w:val="FootnoteTextChar"/>
    <w:rsid w:val="00374744"/>
    <w:rPr>
      <w:sz w:val="20"/>
      <w:szCs w:val="20"/>
    </w:rPr>
  </w:style>
  <w:style w:type="character" w:customStyle="1" w:styleId="FootnoteTextChar">
    <w:name w:val="Footnote Text Char"/>
    <w:basedOn w:val="DefaultParagraphFont"/>
    <w:link w:val="FootnoteText"/>
    <w:rsid w:val="00374744"/>
    <w:rPr>
      <w:rFonts w:ascii="Mona Lisa Recut" w:hAnsi="Mona Lisa Recut"/>
    </w:rPr>
  </w:style>
  <w:style w:type="character" w:styleId="CommentReference">
    <w:name w:val="annotation reference"/>
    <w:basedOn w:val="DefaultParagraphFont"/>
    <w:rsid w:val="00641693"/>
    <w:rPr>
      <w:sz w:val="16"/>
      <w:szCs w:val="16"/>
    </w:rPr>
  </w:style>
  <w:style w:type="paragraph" w:styleId="CommentText">
    <w:name w:val="annotation text"/>
    <w:basedOn w:val="Normal"/>
    <w:link w:val="CommentTextChar"/>
    <w:rsid w:val="00641693"/>
    <w:rPr>
      <w:sz w:val="20"/>
      <w:szCs w:val="20"/>
    </w:rPr>
  </w:style>
  <w:style w:type="character" w:customStyle="1" w:styleId="CommentTextChar">
    <w:name w:val="Comment Text Char"/>
    <w:basedOn w:val="DefaultParagraphFont"/>
    <w:link w:val="CommentText"/>
    <w:rsid w:val="00641693"/>
    <w:rPr>
      <w:rFonts w:ascii="Mona Lisa Recut" w:hAnsi="Mona Lisa Recut"/>
    </w:rPr>
  </w:style>
  <w:style w:type="paragraph" w:styleId="CommentSubject">
    <w:name w:val="annotation subject"/>
    <w:basedOn w:val="CommentText"/>
    <w:next w:val="CommentText"/>
    <w:link w:val="CommentSubjectChar"/>
    <w:rsid w:val="00641693"/>
    <w:rPr>
      <w:b/>
      <w:bCs/>
    </w:rPr>
  </w:style>
  <w:style w:type="character" w:customStyle="1" w:styleId="CommentSubjectChar">
    <w:name w:val="Comment Subject Char"/>
    <w:basedOn w:val="CommentTextChar"/>
    <w:link w:val="CommentSubject"/>
    <w:rsid w:val="00641693"/>
    <w:rPr>
      <w:rFonts w:ascii="Mona Lisa Recut" w:hAnsi="Mona Lisa Recut"/>
      <w:b/>
      <w:bCs/>
    </w:rPr>
  </w:style>
  <w:style w:type="paragraph" w:styleId="ListParagraph">
    <w:name w:val="List Paragraph"/>
    <w:basedOn w:val="Normal"/>
    <w:uiPriority w:val="34"/>
    <w:qFormat/>
    <w:rsid w:val="00DB0ABC"/>
    <w:pPr>
      <w:ind w:left="720"/>
      <w:contextualSpacing/>
    </w:pPr>
  </w:style>
  <w:style w:type="character" w:customStyle="1" w:styleId="FooterChar">
    <w:name w:val="Footer Char"/>
    <w:basedOn w:val="DefaultParagraphFont"/>
    <w:link w:val="Footer"/>
    <w:uiPriority w:val="99"/>
    <w:rsid w:val="00743818"/>
    <w:rPr>
      <w:rFonts w:ascii="Mona Lisa Recut" w:hAnsi="Mona Lisa Recu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B21C653DB4D42B5A111BCBBBBBB82" ma:contentTypeVersion="0" ma:contentTypeDescription="Create a new document." ma:contentTypeScope="" ma:versionID="78319ce4fd0fb8b2b65a44927467bb0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17DA-5AE8-4DF3-A47B-B9B69448EAE7}">
  <ds:schemaRefs>
    <ds:schemaRef ds:uri="http://schemas.microsoft.com/sharepoint/v3/contenttype/forms"/>
  </ds:schemaRefs>
</ds:datastoreItem>
</file>

<file path=customXml/itemProps2.xml><?xml version="1.0" encoding="utf-8"?>
<ds:datastoreItem xmlns:ds="http://schemas.openxmlformats.org/officeDocument/2006/customXml" ds:itemID="{439D50FA-34FA-45F4-8F02-C7A3AC3BCA6A}">
  <ds:schemaRefs>
    <ds:schemaRef ds:uri="http://schemas.microsoft.com/office/2006/metadata/properties"/>
  </ds:schemaRefs>
</ds:datastoreItem>
</file>

<file path=customXml/itemProps3.xml><?xml version="1.0" encoding="utf-8"?>
<ds:datastoreItem xmlns:ds="http://schemas.openxmlformats.org/officeDocument/2006/customXml" ds:itemID="{58431573-90F4-47EB-8FDC-AC9E8424B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D8F1F9-C053-4426-BB7A-58E0A829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6907</Words>
  <Characters>39371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dc:creator>
  <cp:lastModifiedBy>btc1</cp:lastModifiedBy>
  <cp:revision>2</cp:revision>
  <cp:lastPrinted>2014-01-15T15:41:00Z</cp:lastPrinted>
  <dcterms:created xsi:type="dcterms:W3CDTF">2014-01-22T20:26:00Z</dcterms:created>
  <dcterms:modified xsi:type="dcterms:W3CDTF">2014-01-22T20:26:00Z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0x010100833B21C653DB4D42B5A111BCBBBBBB82</vt:lpwstr>
  </property>
</Properties>
</file>